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1ED02" w14:textId="77777777" w:rsidR="00C350F3" w:rsidRPr="00892A3C" w:rsidRDefault="000B2070" w:rsidP="005E7BB7">
      <w:pPr>
        <w:jc w:val="both"/>
        <w:rPr>
          <w:noProof w:val="0"/>
        </w:rPr>
      </w:pPr>
      <w:r w:rsidRPr="00892A3C">
        <w:drawing>
          <wp:inline distT="0" distB="0" distL="0" distR="0" wp14:anchorId="2691EDCE" wp14:editId="2691EDCF">
            <wp:extent cx="140970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892A3C" w:rsidRDefault="00310979" w:rsidP="005E7BB7">
      <w:pPr>
        <w:pStyle w:val="Title"/>
        <w:jc w:val="both"/>
        <w:rPr>
          <w:noProof w:val="0"/>
          <w:sz w:val="36"/>
          <w:szCs w:val="36"/>
        </w:rPr>
      </w:pPr>
      <w:bookmarkStart w:id="0" w:name="Citation"/>
      <w:r w:rsidRPr="00892A3C">
        <w:rPr>
          <w:noProof w:val="0"/>
          <w:sz w:val="36"/>
          <w:szCs w:val="36"/>
        </w:rPr>
        <w:t>Radiocommunications Advisory Guidelines (</w:t>
      </w:r>
      <w:r w:rsidR="0051669D" w:rsidRPr="00892A3C">
        <w:rPr>
          <w:noProof w:val="0"/>
          <w:sz w:val="36"/>
          <w:szCs w:val="36"/>
        </w:rPr>
        <w:t xml:space="preserve">Managing Interference from </w:t>
      </w:r>
      <w:r w:rsidR="00021210" w:rsidRPr="00892A3C">
        <w:rPr>
          <w:noProof w:val="0"/>
          <w:sz w:val="36"/>
          <w:szCs w:val="36"/>
        </w:rPr>
        <w:t xml:space="preserve">Spectrum Licensed </w:t>
      </w:r>
      <w:r w:rsidR="0051669D" w:rsidRPr="00892A3C">
        <w:rPr>
          <w:noProof w:val="0"/>
          <w:sz w:val="36"/>
          <w:szCs w:val="36"/>
        </w:rPr>
        <w:t>Transmitters</w:t>
      </w:r>
      <w:r w:rsidRPr="00892A3C">
        <w:rPr>
          <w:noProof w:val="0"/>
          <w:sz w:val="36"/>
          <w:szCs w:val="36"/>
        </w:rPr>
        <w:t xml:space="preserve"> — </w:t>
      </w:r>
      <w:r w:rsidR="004548FD" w:rsidRPr="00892A3C">
        <w:rPr>
          <w:noProof w:val="0"/>
          <w:sz w:val="36"/>
          <w:szCs w:val="36"/>
        </w:rPr>
        <w:t>3.4</w:t>
      </w:r>
      <w:r w:rsidR="003866D9" w:rsidRPr="00892A3C">
        <w:rPr>
          <w:noProof w:val="0"/>
          <w:sz w:val="36"/>
          <w:szCs w:val="36"/>
        </w:rPr>
        <w:t xml:space="preserve"> G</w:t>
      </w:r>
      <w:r w:rsidRPr="00892A3C">
        <w:rPr>
          <w:noProof w:val="0"/>
          <w:sz w:val="36"/>
          <w:szCs w:val="36"/>
        </w:rPr>
        <w:t xml:space="preserve">Hz Band) </w:t>
      </w:r>
      <w:bookmarkEnd w:id="0"/>
      <w:r w:rsidR="00776B14" w:rsidRPr="00892A3C">
        <w:rPr>
          <w:noProof w:val="0"/>
          <w:sz w:val="36"/>
          <w:szCs w:val="36"/>
        </w:rPr>
        <w:t>2015</w:t>
      </w:r>
    </w:p>
    <w:p w14:paraId="2691ED04" w14:textId="77777777" w:rsidR="0000284D" w:rsidRPr="00892A3C" w:rsidRDefault="0000284D" w:rsidP="005E7BB7">
      <w:pPr>
        <w:keepLines/>
        <w:pBdr>
          <w:bottom w:val="single" w:sz="4" w:space="3" w:color="auto"/>
        </w:pBdr>
        <w:spacing w:before="480"/>
        <w:jc w:val="both"/>
        <w:outlineLvl w:val="0"/>
        <w:rPr>
          <w:rFonts w:ascii="Arial" w:hAnsi="Arial" w:cs="Arial"/>
          <w:i/>
          <w:noProof w:val="0"/>
          <w:sz w:val="28"/>
          <w:szCs w:val="28"/>
        </w:rPr>
      </w:pPr>
      <w:r w:rsidRPr="00892A3C">
        <w:rPr>
          <w:rFonts w:ascii="Arial" w:hAnsi="Arial" w:cs="Arial"/>
          <w:i/>
          <w:noProof w:val="0"/>
          <w:sz w:val="28"/>
          <w:szCs w:val="28"/>
        </w:rPr>
        <w:t>Radiocommunications Act 1992</w:t>
      </w:r>
    </w:p>
    <w:p w14:paraId="2691ED05" w14:textId="77777777" w:rsidR="0000284D" w:rsidRPr="00892A3C" w:rsidRDefault="0000284D" w:rsidP="005E7BB7">
      <w:pPr>
        <w:keepLines/>
        <w:spacing w:before="360"/>
        <w:jc w:val="both"/>
        <w:rPr>
          <w:noProof w:val="0"/>
        </w:rPr>
      </w:pPr>
      <w:r w:rsidRPr="00892A3C">
        <w:rPr>
          <w:noProof w:val="0"/>
        </w:rPr>
        <w:t xml:space="preserve">The AUSTRALIAN COMMUNICATIONS AND MEDIA AUTHORITY makes these Advisory Guidelines under section 262 of the </w:t>
      </w:r>
      <w:r w:rsidRPr="00892A3C">
        <w:rPr>
          <w:i/>
          <w:noProof w:val="0"/>
        </w:rPr>
        <w:t>Radiocommunications Act 1992</w:t>
      </w:r>
      <w:r w:rsidRPr="00892A3C">
        <w:rPr>
          <w:noProof w:val="0"/>
        </w:rPr>
        <w:t>.</w:t>
      </w:r>
    </w:p>
    <w:p w14:paraId="2691ED06" w14:textId="3431CDBC" w:rsidR="0000284D" w:rsidRPr="00892A3C" w:rsidRDefault="0000284D" w:rsidP="005E7BB7">
      <w:pPr>
        <w:keepLines/>
        <w:tabs>
          <w:tab w:val="left" w:pos="3119"/>
        </w:tabs>
        <w:spacing w:before="300" w:after="600" w:line="300" w:lineRule="atLeast"/>
        <w:jc w:val="both"/>
        <w:outlineLvl w:val="0"/>
        <w:rPr>
          <w:noProof w:val="0"/>
        </w:rPr>
      </w:pPr>
      <w:r w:rsidRPr="00892A3C">
        <w:rPr>
          <w:noProof w:val="0"/>
        </w:rPr>
        <w:t>Dated</w:t>
      </w:r>
      <w:r w:rsidR="00556DF6" w:rsidRPr="00892A3C">
        <w:rPr>
          <w:noProof w:val="0"/>
        </w:rPr>
        <w:t xml:space="preserve"> </w:t>
      </w:r>
      <w:ins w:id="1" w:author="Author">
        <w:r w:rsidR="00D16C81" w:rsidRPr="00892A3C">
          <w:rPr>
            <w:noProof w:val="0"/>
          </w:rPr>
          <w:t>[insert date]</w:t>
        </w:r>
      </w:ins>
    </w:p>
    <w:p w14:paraId="2691ED07" w14:textId="4728FC75" w:rsidR="00043AEB" w:rsidRPr="00892A3C" w:rsidDel="008413EC" w:rsidRDefault="00043AEB" w:rsidP="005E7BB7">
      <w:pPr>
        <w:keepLines/>
        <w:tabs>
          <w:tab w:val="left" w:pos="3119"/>
        </w:tabs>
        <w:spacing w:before="300" w:after="600" w:line="300" w:lineRule="atLeast"/>
        <w:jc w:val="both"/>
        <w:outlineLvl w:val="0"/>
        <w:rPr>
          <w:del w:id="2" w:author="Author"/>
          <w:noProof w:val="0"/>
        </w:rPr>
      </w:pPr>
    </w:p>
    <w:p w14:paraId="2691ED08" w14:textId="0A69F3E4" w:rsidR="00043AEB" w:rsidRPr="00892A3C" w:rsidDel="008413EC" w:rsidRDefault="00043AEB" w:rsidP="005E7BB7">
      <w:pPr>
        <w:keepLines/>
        <w:tabs>
          <w:tab w:val="left" w:pos="3119"/>
        </w:tabs>
        <w:spacing w:before="300" w:after="600" w:line="300" w:lineRule="atLeast"/>
        <w:jc w:val="both"/>
        <w:outlineLvl w:val="0"/>
        <w:rPr>
          <w:del w:id="3" w:author="Author"/>
          <w:noProof w:val="0"/>
        </w:rPr>
      </w:pPr>
    </w:p>
    <w:p w14:paraId="2691ED09" w14:textId="1DBE2E13" w:rsidR="00043AEB" w:rsidRPr="00892A3C" w:rsidDel="008413EC" w:rsidRDefault="00043AEB" w:rsidP="005E7BB7">
      <w:pPr>
        <w:keepLines/>
        <w:tabs>
          <w:tab w:val="left" w:pos="3119"/>
        </w:tabs>
        <w:spacing w:before="300" w:after="600" w:line="300" w:lineRule="atLeast"/>
        <w:jc w:val="both"/>
        <w:outlineLvl w:val="0"/>
        <w:rPr>
          <w:del w:id="4" w:author="Author"/>
          <w:noProof w:val="0"/>
        </w:rPr>
      </w:pPr>
    </w:p>
    <w:p w14:paraId="2691ED0B" w14:textId="23FA43E1" w:rsidR="00043AEB" w:rsidRPr="00892A3C" w:rsidDel="008413EC" w:rsidRDefault="00043AEB" w:rsidP="00681D38">
      <w:pPr>
        <w:keepLines/>
        <w:tabs>
          <w:tab w:val="left" w:pos="3119"/>
        </w:tabs>
        <w:spacing w:before="300" w:after="600"/>
        <w:jc w:val="both"/>
        <w:outlineLvl w:val="0"/>
        <w:rPr>
          <w:del w:id="5" w:author="Author"/>
          <w:noProof w:val="0"/>
        </w:rPr>
      </w:pPr>
    </w:p>
    <w:p w14:paraId="2691ED0F" w14:textId="59F1427E" w:rsidR="0000284D" w:rsidRPr="00892A3C" w:rsidDel="000F77B7" w:rsidRDefault="0000284D" w:rsidP="005E7BB7">
      <w:pPr>
        <w:keepLines/>
        <w:tabs>
          <w:tab w:val="left" w:pos="3119"/>
        </w:tabs>
        <w:spacing w:line="300" w:lineRule="atLeast"/>
        <w:jc w:val="right"/>
        <w:rPr>
          <w:del w:id="6" w:author="Author"/>
          <w:noProof w:val="0"/>
        </w:rPr>
      </w:pPr>
    </w:p>
    <w:p w14:paraId="2691ED10" w14:textId="77777777" w:rsidR="006B1BAB" w:rsidRPr="00892A3C" w:rsidRDefault="006B1BAB" w:rsidP="005E7BB7">
      <w:pPr>
        <w:keepLines/>
        <w:tabs>
          <w:tab w:val="left" w:pos="3119"/>
        </w:tabs>
        <w:spacing w:line="300" w:lineRule="atLeast"/>
        <w:jc w:val="right"/>
        <w:rPr>
          <w:noProof w:val="0"/>
        </w:rPr>
      </w:pPr>
    </w:p>
    <w:p w14:paraId="2691ED11" w14:textId="77777777" w:rsidR="0000284D" w:rsidRPr="00892A3C" w:rsidRDefault="0000284D" w:rsidP="005E7BB7">
      <w:pPr>
        <w:keepLines/>
        <w:pBdr>
          <w:bottom w:val="single" w:sz="4" w:space="12" w:color="auto"/>
        </w:pBdr>
        <w:tabs>
          <w:tab w:val="left" w:pos="3119"/>
        </w:tabs>
        <w:spacing w:after="240" w:line="300" w:lineRule="atLeast"/>
        <w:jc w:val="both"/>
        <w:rPr>
          <w:b/>
          <w:noProof w:val="0"/>
        </w:rPr>
      </w:pPr>
      <w:bookmarkStart w:id="7" w:name="Minister"/>
      <w:r w:rsidRPr="00892A3C">
        <w:rPr>
          <w:noProof w:val="0"/>
        </w:rPr>
        <w:t>Australian Communications and Media Authority</w:t>
      </w:r>
      <w:bookmarkEnd w:id="7"/>
      <w:r w:rsidRPr="00892A3C">
        <w:rPr>
          <w:noProof w:val="0"/>
        </w:rPr>
        <w:t xml:space="preserve"> </w:t>
      </w:r>
    </w:p>
    <w:p w14:paraId="4EFDA081" w14:textId="77777777" w:rsidR="008413EC" w:rsidRPr="00892A3C" w:rsidRDefault="008413EC">
      <w:pPr>
        <w:rPr>
          <w:ins w:id="8" w:author="Author"/>
          <w:rStyle w:val="CharSectno"/>
          <w:rFonts w:ascii="Arial" w:hAnsi="Arial"/>
          <w:b/>
          <w:noProof w:val="0"/>
          <w:sz w:val="32"/>
          <w:szCs w:val="32"/>
          <w:lang w:eastAsia="en-US"/>
        </w:rPr>
      </w:pPr>
      <w:bookmarkStart w:id="9" w:name="_Toc107291205"/>
      <w:ins w:id="10" w:author="Author">
        <w:r w:rsidRPr="00892A3C">
          <w:rPr>
            <w:rStyle w:val="CharSectno"/>
            <w:noProof w:val="0"/>
            <w:sz w:val="32"/>
            <w:szCs w:val="32"/>
          </w:rPr>
          <w:br w:type="page"/>
        </w:r>
      </w:ins>
    </w:p>
    <w:p w14:paraId="2691ED12" w14:textId="6AB5795C" w:rsidR="004730A2" w:rsidRPr="00892A3C" w:rsidRDefault="004730A2" w:rsidP="002A1AE3">
      <w:pPr>
        <w:pStyle w:val="HR"/>
        <w:tabs>
          <w:tab w:val="left" w:pos="1418"/>
        </w:tabs>
        <w:ind w:left="0" w:firstLine="0"/>
        <w:jc w:val="both"/>
        <w:rPr>
          <w:rStyle w:val="CharSectno"/>
          <w:noProof w:val="0"/>
          <w:sz w:val="32"/>
          <w:szCs w:val="32"/>
        </w:rPr>
      </w:pPr>
      <w:r w:rsidRPr="00892A3C">
        <w:rPr>
          <w:rStyle w:val="CharSectno"/>
          <w:noProof w:val="0"/>
          <w:sz w:val="32"/>
          <w:szCs w:val="32"/>
        </w:rPr>
        <w:lastRenderedPageBreak/>
        <w:t xml:space="preserve">Part 1 </w:t>
      </w:r>
      <w:r w:rsidR="002A1AE3" w:rsidRPr="00892A3C">
        <w:rPr>
          <w:rStyle w:val="CharSectno"/>
          <w:noProof w:val="0"/>
          <w:sz w:val="32"/>
          <w:szCs w:val="32"/>
        </w:rPr>
        <w:tab/>
      </w:r>
      <w:r w:rsidRPr="00892A3C">
        <w:rPr>
          <w:rStyle w:val="CharSectno"/>
          <w:noProof w:val="0"/>
          <w:sz w:val="32"/>
          <w:szCs w:val="32"/>
        </w:rPr>
        <w:t>Introduction</w:t>
      </w:r>
    </w:p>
    <w:p w14:paraId="2691ED13" w14:textId="77777777" w:rsidR="00C32E84" w:rsidRPr="00892A3C" w:rsidRDefault="00746432" w:rsidP="005E7BB7">
      <w:pPr>
        <w:pStyle w:val="HR"/>
        <w:ind w:left="0" w:firstLine="0"/>
        <w:jc w:val="both"/>
        <w:rPr>
          <w:noProof w:val="0"/>
        </w:rPr>
      </w:pPr>
      <w:r w:rsidRPr="00892A3C">
        <w:rPr>
          <w:rStyle w:val="CharSectno"/>
          <w:noProof w:val="0"/>
        </w:rPr>
        <w:t>1</w:t>
      </w:r>
      <w:r w:rsidR="004730A2" w:rsidRPr="00892A3C">
        <w:rPr>
          <w:rStyle w:val="CharSectno"/>
          <w:noProof w:val="0"/>
        </w:rPr>
        <w:t>.1</w:t>
      </w:r>
      <w:r w:rsidRPr="00892A3C">
        <w:rPr>
          <w:noProof w:val="0"/>
        </w:rPr>
        <w:tab/>
      </w:r>
      <w:bookmarkEnd w:id="9"/>
      <w:r w:rsidR="00800E9B" w:rsidRPr="00892A3C">
        <w:rPr>
          <w:noProof w:val="0"/>
        </w:rPr>
        <w:t>Nam</w:t>
      </w:r>
      <w:r w:rsidR="007C7712" w:rsidRPr="00892A3C">
        <w:rPr>
          <w:noProof w:val="0"/>
        </w:rPr>
        <w:t>e</w:t>
      </w:r>
      <w:r w:rsidR="00800E9B" w:rsidRPr="00892A3C">
        <w:rPr>
          <w:noProof w:val="0"/>
        </w:rPr>
        <w:t xml:space="preserve"> of Advisory Guidelines</w:t>
      </w:r>
    </w:p>
    <w:p w14:paraId="2691ED14" w14:textId="77777777" w:rsidR="00C32E84" w:rsidRPr="00892A3C" w:rsidRDefault="00AF169F" w:rsidP="005E7BB7">
      <w:pPr>
        <w:pStyle w:val="R1"/>
        <w:ind w:left="709" w:hanging="709"/>
        <w:rPr>
          <w:noProof w:val="0"/>
        </w:rPr>
      </w:pPr>
      <w:r w:rsidRPr="00892A3C">
        <w:rPr>
          <w:b/>
          <w:noProof w:val="0"/>
        </w:rPr>
        <w:tab/>
      </w:r>
      <w:r w:rsidR="00CB5BDF" w:rsidRPr="00892A3C">
        <w:rPr>
          <w:b/>
          <w:noProof w:val="0"/>
        </w:rPr>
        <w:tab/>
      </w:r>
      <w:r w:rsidRPr="00892A3C">
        <w:rPr>
          <w:noProof w:val="0"/>
        </w:rPr>
        <w:t xml:space="preserve">These </w:t>
      </w:r>
      <w:r w:rsidR="00452FED" w:rsidRPr="00892A3C">
        <w:rPr>
          <w:noProof w:val="0"/>
        </w:rPr>
        <w:t>guidelines</w:t>
      </w:r>
      <w:r w:rsidRPr="00892A3C">
        <w:rPr>
          <w:noProof w:val="0"/>
        </w:rPr>
        <w:t xml:space="preserve"> are the </w:t>
      </w:r>
      <w:r w:rsidR="00310979" w:rsidRPr="00892A3C">
        <w:rPr>
          <w:i/>
          <w:noProof w:val="0"/>
        </w:rPr>
        <w:t xml:space="preserve">Radiocommunications Advisory Guidelines </w:t>
      </w:r>
      <w:r w:rsidR="00310979" w:rsidRPr="00892A3C">
        <w:rPr>
          <w:i/>
          <w:noProof w:val="0"/>
          <w:sz w:val="28"/>
        </w:rPr>
        <w:t>(</w:t>
      </w:r>
      <w:r w:rsidR="00310979" w:rsidRPr="00892A3C">
        <w:rPr>
          <w:i/>
          <w:noProof w:val="0"/>
        </w:rPr>
        <w:t xml:space="preserve">Managing Interference from Spectrum Licensed Transmitters — </w:t>
      </w:r>
      <w:r w:rsidR="004548FD" w:rsidRPr="00892A3C">
        <w:rPr>
          <w:i/>
          <w:noProof w:val="0"/>
        </w:rPr>
        <w:t>3.4</w:t>
      </w:r>
      <w:r w:rsidR="003866D9" w:rsidRPr="00892A3C">
        <w:rPr>
          <w:i/>
          <w:noProof w:val="0"/>
        </w:rPr>
        <w:t xml:space="preserve"> G</w:t>
      </w:r>
      <w:r w:rsidR="00310979" w:rsidRPr="00892A3C">
        <w:rPr>
          <w:i/>
          <w:noProof w:val="0"/>
        </w:rPr>
        <w:t>Hz Band) 201</w:t>
      </w:r>
      <w:r w:rsidR="00776B14" w:rsidRPr="00892A3C">
        <w:rPr>
          <w:i/>
          <w:noProof w:val="0"/>
        </w:rPr>
        <w:t>5</w:t>
      </w:r>
      <w:r w:rsidR="00310979" w:rsidRPr="00892A3C">
        <w:rPr>
          <w:noProof w:val="0"/>
        </w:rPr>
        <w:t>.</w:t>
      </w:r>
    </w:p>
    <w:p w14:paraId="2691ED15" w14:textId="77777777" w:rsidR="00C32E84" w:rsidRPr="00892A3C" w:rsidRDefault="004730A2" w:rsidP="005E7BB7">
      <w:pPr>
        <w:pStyle w:val="HR"/>
        <w:ind w:left="709" w:hanging="709"/>
        <w:jc w:val="both"/>
        <w:rPr>
          <w:noProof w:val="0"/>
        </w:rPr>
      </w:pPr>
      <w:bookmarkStart w:id="11" w:name="_Toc107291206"/>
      <w:r w:rsidRPr="00892A3C">
        <w:rPr>
          <w:rStyle w:val="CharSectno"/>
          <w:noProof w:val="0"/>
        </w:rPr>
        <w:t>1.</w:t>
      </w:r>
      <w:r w:rsidR="00310979" w:rsidRPr="00892A3C">
        <w:rPr>
          <w:rStyle w:val="CharSectno"/>
          <w:noProof w:val="0"/>
        </w:rPr>
        <w:t>2</w:t>
      </w:r>
      <w:r w:rsidR="00310979" w:rsidRPr="00892A3C">
        <w:rPr>
          <w:noProof w:val="0"/>
        </w:rPr>
        <w:tab/>
        <w:t>Commencement</w:t>
      </w:r>
      <w:bookmarkEnd w:id="11"/>
    </w:p>
    <w:p w14:paraId="2691ED16" w14:textId="77777777" w:rsidR="00C32E84" w:rsidRPr="00892A3C" w:rsidRDefault="00821A65" w:rsidP="005E7BB7">
      <w:pPr>
        <w:pStyle w:val="R1"/>
        <w:ind w:left="709"/>
        <w:rPr>
          <w:noProof w:val="0"/>
        </w:rPr>
      </w:pPr>
      <w:r w:rsidRPr="00892A3C">
        <w:rPr>
          <w:noProof w:val="0"/>
        </w:rPr>
        <w:tab/>
      </w:r>
      <w:r w:rsidR="00746432" w:rsidRPr="00892A3C">
        <w:rPr>
          <w:noProof w:val="0"/>
        </w:rPr>
        <w:tab/>
      </w:r>
      <w:r w:rsidR="00AF169F" w:rsidRPr="00892A3C">
        <w:rPr>
          <w:noProof w:val="0"/>
        </w:rPr>
        <w:t xml:space="preserve">These </w:t>
      </w:r>
      <w:r w:rsidR="00452FED" w:rsidRPr="00892A3C">
        <w:rPr>
          <w:noProof w:val="0"/>
        </w:rPr>
        <w:t>g</w:t>
      </w:r>
      <w:r w:rsidR="00AF169F" w:rsidRPr="00892A3C">
        <w:rPr>
          <w:noProof w:val="0"/>
        </w:rPr>
        <w:t xml:space="preserve">uidelines commence on </w:t>
      </w:r>
      <w:r w:rsidR="00936D46" w:rsidRPr="00892A3C">
        <w:rPr>
          <w:noProof w:val="0"/>
        </w:rPr>
        <w:t>14</w:t>
      </w:r>
      <w:r w:rsidR="004548FD" w:rsidRPr="00892A3C">
        <w:rPr>
          <w:noProof w:val="0"/>
        </w:rPr>
        <w:t xml:space="preserve"> December</w:t>
      </w:r>
      <w:r w:rsidR="006B1BAB" w:rsidRPr="00892A3C">
        <w:rPr>
          <w:noProof w:val="0"/>
        </w:rPr>
        <w:t xml:space="preserve"> 2015</w:t>
      </w:r>
      <w:r w:rsidR="00310979" w:rsidRPr="00892A3C">
        <w:rPr>
          <w:noProof w:val="0"/>
        </w:rPr>
        <w:t>.</w:t>
      </w:r>
    </w:p>
    <w:p w14:paraId="2691ED17" w14:textId="77777777" w:rsidR="00C32E84" w:rsidRPr="00892A3C" w:rsidRDefault="00C32E84" w:rsidP="005E7BB7">
      <w:pPr>
        <w:ind w:left="709"/>
        <w:jc w:val="both"/>
        <w:rPr>
          <w:i/>
          <w:noProof w:val="0"/>
          <w:sz w:val="20"/>
        </w:rPr>
      </w:pPr>
    </w:p>
    <w:p w14:paraId="2691ED18" w14:textId="77777777" w:rsidR="00C32E84" w:rsidRPr="00892A3C" w:rsidRDefault="00452FED" w:rsidP="00A93E70">
      <w:pPr>
        <w:tabs>
          <w:tab w:val="left" w:pos="1418"/>
        </w:tabs>
        <w:ind w:left="709"/>
        <w:jc w:val="both"/>
        <w:rPr>
          <w:noProof w:val="0"/>
          <w:lang w:eastAsia="en-US"/>
        </w:rPr>
      </w:pPr>
      <w:r w:rsidRPr="00892A3C">
        <w:rPr>
          <w:i/>
          <w:noProof w:val="0"/>
          <w:sz w:val="20"/>
        </w:rPr>
        <w:t>Note</w:t>
      </w:r>
      <w:r w:rsidRPr="00892A3C">
        <w:rPr>
          <w:noProof w:val="0"/>
          <w:sz w:val="20"/>
        </w:rPr>
        <w:tab/>
      </w:r>
      <w:r w:rsidRPr="00892A3C">
        <w:rPr>
          <w:noProof w:val="0"/>
          <w:color w:val="000000"/>
          <w:sz w:val="20"/>
        </w:rPr>
        <w:t xml:space="preserve">All legislative instruments and compilations are registered on the Federal Register of Legislative Instruments kept under the </w:t>
      </w:r>
      <w:r w:rsidRPr="00892A3C">
        <w:rPr>
          <w:i/>
          <w:noProof w:val="0"/>
          <w:color w:val="000000"/>
          <w:sz w:val="20"/>
        </w:rPr>
        <w:t xml:space="preserve">Legislative Instruments Act </w:t>
      </w:r>
      <w:r w:rsidRPr="00892A3C">
        <w:rPr>
          <w:i/>
          <w:noProof w:val="0"/>
          <w:color w:val="000000"/>
          <w:sz w:val="20"/>
          <w:szCs w:val="20"/>
        </w:rPr>
        <w:t xml:space="preserve">2003. </w:t>
      </w:r>
      <w:r w:rsidRPr="00892A3C">
        <w:rPr>
          <w:noProof w:val="0"/>
          <w:color w:val="000000"/>
          <w:sz w:val="20"/>
          <w:szCs w:val="20"/>
        </w:rPr>
        <w:t xml:space="preserve">See </w:t>
      </w:r>
      <w:r w:rsidR="00AC0331" w:rsidRPr="00892A3C">
        <w:rPr>
          <w:noProof w:val="0"/>
          <w:color w:val="000000"/>
          <w:sz w:val="20"/>
          <w:szCs w:val="20"/>
          <w:u w:val="single"/>
        </w:rPr>
        <w:t>http://www.comlaw.gov.au.</w:t>
      </w:r>
    </w:p>
    <w:p w14:paraId="226EE697" w14:textId="77777777" w:rsidR="003135E0" w:rsidRPr="00892A3C" w:rsidRDefault="004730A2" w:rsidP="003135E0">
      <w:pPr>
        <w:pStyle w:val="HR"/>
        <w:ind w:left="709" w:hanging="709"/>
        <w:jc w:val="both"/>
        <w:rPr>
          <w:rStyle w:val="CharSectno"/>
          <w:noProof w:val="0"/>
        </w:rPr>
      </w:pPr>
      <w:bookmarkStart w:id="12" w:name="_Toc107291207"/>
      <w:r w:rsidRPr="00892A3C">
        <w:rPr>
          <w:rStyle w:val="CharSectno"/>
          <w:noProof w:val="0"/>
        </w:rPr>
        <w:t>1.</w:t>
      </w:r>
      <w:r w:rsidR="00800E9B" w:rsidRPr="00892A3C">
        <w:rPr>
          <w:rStyle w:val="CharSectno"/>
          <w:noProof w:val="0"/>
        </w:rPr>
        <w:t>3</w:t>
      </w:r>
      <w:r w:rsidR="00800E9B" w:rsidRPr="00892A3C">
        <w:rPr>
          <w:rStyle w:val="CharSectno"/>
          <w:noProof w:val="0"/>
        </w:rPr>
        <w:tab/>
      </w:r>
      <w:r w:rsidR="003135E0" w:rsidRPr="00892A3C">
        <w:rPr>
          <w:rStyle w:val="CharSectno"/>
          <w:noProof w:val="0"/>
        </w:rPr>
        <w:t>Revocation</w:t>
      </w:r>
    </w:p>
    <w:p w14:paraId="1390E3D5" w14:textId="77777777" w:rsidR="003135E0" w:rsidRPr="00892A3C" w:rsidRDefault="003135E0" w:rsidP="003135E0">
      <w:pPr>
        <w:spacing w:before="120"/>
        <w:ind w:left="709" w:firstLine="11"/>
        <w:rPr>
          <w:noProof w:val="0"/>
          <w:lang w:eastAsia="en-US"/>
        </w:rPr>
      </w:pPr>
      <w:r w:rsidRPr="00892A3C">
        <w:rPr>
          <w:noProof w:val="0"/>
          <w:lang w:eastAsia="en-US"/>
        </w:rPr>
        <w:t xml:space="preserve">The </w:t>
      </w:r>
      <w:r w:rsidRPr="00892A3C">
        <w:rPr>
          <w:i/>
          <w:noProof w:val="0"/>
        </w:rPr>
        <w:t>Radiocommunications Advisory Guidelines (Managing Interference to Apparatus Licensed Receivers — 3.4 GHz Band) 2000</w:t>
      </w:r>
      <w:r w:rsidRPr="00892A3C">
        <w:rPr>
          <w:i/>
          <w:noProof w:val="0"/>
          <w:lang w:eastAsia="en-US"/>
        </w:rPr>
        <w:t xml:space="preserve"> </w:t>
      </w:r>
      <w:r w:rsidRPr="00892A3C">
        <w:rPr>
          <w:noProof w:val="0"/>
          <w:lang w:eastAsia="en-US"/>
        </w:rPr>
        <w:t xml:space="preserve">[F2009C00972] are revoked. </w:t>
      </w:r>
    </w:p>
    <w:p w14:paraId="2691ED1C" w14:textId="46532BFF" w:rsidR="00AF169F" w:rsidRPr="00892A3C" w:rsidRDefault="004730A2" w:rsidP="003135E0">
      <w:pPr>
        <w:pStyle w:val="HR"/>
        <w:ind w:left="709" w:hanging="709"/>
        <w:jc w:val="both"/>
        <w:rPr>
          <w:noProof w:val="0"/>
        </w:rPr>
      </w:pPr>
      <w:r w:rsidRPr="00892A3C">
        <w:rPr>
          <w:rStyle w:val="CharSectno"/>
          <w:rFonts w:cs="Arial"/>
          <w:noProof w:val="0"/>
        </w:rPr>
        <w:t>1.</w:t>
      </w:r>
      <w:r w:rsidR="00800E9B" w:rsidRPr="00892A3C">
        <w:rPr>
          <w:rStyle w:val="CharSectno"/>
          <w:rFonts w:cs="Arial"/>
          <w:noProof w:val="0"/>
        </w:rPr>
        <w:t>4</w:t>
      </w:r>
      <w:r w:rsidR="00827CDD" w:rsidRPr="00892A3C">
        <w:rPr>
          <w:rFonts w:cs="Arial"/>
          <w:noProof w:val="0"/>
        </w:rPr>
        <w:tab/>
      </w:r>
      <w:r w:rsidR="00AF169F" w:rsidRPr="00892A3C">
        <w:rPr>
          <w:rFonts w:cs="Arial"/>
          <w:noProof w:val="0"/>
        </w:rPr>
        <w:t xml:space="preserve">Purpose of these </w:t>
      </w:r>
      <w:bookmarkEnd w:id="12"/>
      <w:r w:rsidR="003F2594" w:rsidRPr="00892A3C">
        <w:rPr>
          <w:rFonts w:cs="Arial"/>
          <w:noProof w:val="0"/>
        </w:rPr>
        <w:t>g</w:t>
      </w:r>
      <w:r w:rsidR="00516175" w:rsidRPr="00892A3C">
        <w:rPr>
          <w:rFonts w:cs="Arial"/>
          <w:noProof w:val="0"/>
        </w:rPr>
        <w:t>uidelines</w:t>
      </w:r>
    </w:p>
    <w:p w14:paraId="2691ED1D" w14:textId="77777777" w:rsidR="00E23B2E" w:rsidRPr="00892A3C" w:rsidRDefault="00C4179B" w:rsidP="005E7BB7">
      <w:pPr>
        <w:pStyle w:val="R1"/>
        <w:tabs>
          <w:tab w:val="clear" w:pos="794"/>
          <w:tab w:val="right" w:pos="142"/>
        </w:tabs>
        <w:ind w:left="709" w:hanging="538"/>
        <w:rPr>
          <w:noProof w:val="0"/>
        </w:rPr>
      </w:pPr>
      <w:r w:rsidRPr="00892A3C">
        <w:rPr>
          <w:noProof w:val="0"/>
        </w:rPr>
        <w:t>(1)</w:t>
      </w:r>
      <w:r w:rsidRPr="00892A3C">
        <w:rPr>
          <w:noProof w:val="0"/>
        </w:rPr>
        <w:tab/>
      </w:r>
      <w:r w:rsidR="00AF169F" w:rsidRPr="00892A3C">
        <w:rPr>
          <w:noProof w:val="0"/>
        </w:rPr>
        <w:t xml:space="preserve">The purpose of these </w:t>
      </w:r>
      <w:r w:rsidR="003F2594" w:rsidRPr="00892A3C">
        <w:rPr>
          <w:noProof w:val="0"/>
        </w:rPr>
        <w:t>g</w:t>
      </w:r>
      <w:r w:rsidR="00AF169F" w:rsidRPr="00892A3C">
        <w:rPr>
          <w:noProof w:val="0"/>
        </w:rPr>
        <w:t xml:space="preserve">uidelines is to manage interference </w:t>
      </w:r>
      <w:r w:rsidR="000F6E71" w:rsidRPr="00892A3C">
        <w:rPr>
          <w:noProof w:val="0"/>
        </w:rPr>
        <w:t xml:space="preserve">to </w:t>
      </w:r>
      <w:r w:rsidR="00AF169F" w:rsidRPr="00892A3C">
        <w:rPr>
          <w:noProof w:val="0"/>
        </w:rPr>
        <w:t>apparatus licensed or class</w:t>
      </w:r>
      <w:r w:rsidR="000F6E71" w:rsidRPr="00892A3C">
        <w:rPr>
          <w:noProof w:val="0"/>
        </w:rPr>
        <w:t xml:space="preserve"> </w:t>
      </w:r>
      <w:r w:rsidR="00AF169F" w:rsidRPr="00892A3C">
        <w:rPr>
          <w:noProof w:val="0"/>
        </w:rPr>
        <w:t xml:space="preserve">licensed </w:t>
      </w:r>
      <w:r w:rsidR="000F6E71" w:rsidRPr="00892A3C">
        <w:rPr>
          <w:noProof w:val="0"/>
        </w:rPr>
        <w:t xml:space="preserve">radiocommunications receivers </w:t>
      </w:r>
      <w:r w:rsidR="00AF169F" w:rsidRPr="00892A3C">
        <w:rPr>
          <w:noProof w:val="0"/>
        </w:rPr>
        <w:t xml:space="preserve">operating </w:t>
      </w:r>
      <w:r w:rsidR="00EA549D" w:rsidRPr="00892A3C">
        <w:rPr>
          <w:noProof w:val="0"/>
        </w:rPr>
        <w:t xml:space="preserve">in and </w:t>
      </w:r>
      <w:r w:rsidR="00C456BD" w:rsidRPr="00892A3C">
        <w:rPr>
          <w:noProof w:val="0"/>
        </w:rPr>
        <w:t xml:space="preserve">adjacent to the </w:t>
      </w:r>
      <w:r w:rsidR="004548FD" w:rsidRPr="00892A3C">
        <w:rPr>
          <w:noProof w:val="0"/>
        </w:rPr>
        <w:t>3.4</w:t>
      </w:r>
      <w:r w:rsidR="003866D9" w:rsidRPr="00892A3C">
        <w:rPr>
          <w:noProof w:val="0"/>
        </w:rPr>
        <w:t xml:space="preserve"> G</w:t>
      </w:r>
      <w:r w:rsidR="00C456BD" w:rsidRPr="00892A3C">
        <w:rPr>
          <w:noProof w:val="0"/>
        </w:rPr>
        <w:t>Hz band</w:t>
      </w:r>
      <w:r w:rsidR="00EA549D" w:rsidRPr="00892A3C">
        <w:rPr>
          <w:noProof w:val="0"/>
        </w:rPr>
        <w:t>.</w:t>
      </w:r>
    </w:p>
    <w:p w14:paraId="2691ED1E" w14:textId="77777777" w:rsidR="00C67526" w:rsidRPr="00892A3C" w:rsidRDefault="00C67526" w:rsidP="005E7BB7">
      <w:pPr>
        <w:pStyle w:val="R2"/>
        <w:tabs>
          <w:tab w:val="clear" w:pos="794"/>
          <w:tab w:val="right" w:pos="142"/>
        </w:tabs>
        <w:ind w:left="720" w:hanging="549"/>
        <w:rPr>
          <w:noProof w:val="0"/>
        </w:rPr>
      </w:pPr>
      <w:r w:rsidRPr="00892A3C">
        <w:rPr>
          <w:noProof w:val="0"/>
        </w:rPr>
        <w:t>(2)</w:t>
      </w:r>
      <w:r w:rsidRPr="00892A3C">
        <w:rPr>
          <w:noProof w:val="0"/>
        </w:rPr>
        <w:tab/>
        <w:t xml:space="preserve">These guidelines also provide guidance on managing interference across the geographical boundaries of </w:t>
      </w:r>
      <w:r w:rsidR="00190355" w:rsidRPr="00892A3C">
        <w:rPr>
          <w:noProof w:val="0"/>
        </w:rPr>
        <w:t xml:space="preserve">spectrum licences issued in the </w:t>
      </w:r>
      <w:r w:rsidR="004548FD" w:rsidRPr="00892A3C">
        <w:rPr>
          <w:noProof w:val="0"/>
        </w:rPr>
        <w:t>3.4</w:t>
      </w:r>
      <w:r w:rsidRPr="00892A3C">
        <w:rPr>
          <w:noProof w:val="0"/>
        </w:rPr>
        <w:t xml:space="preserve"> GHz </w:t>
      </w:r>
      <w:r w:rsidR="00190355" w:rsidRPr="00892A3C">
        <w:rPr>
          <w:noProof w:val="0"/>
        </w:rPr>
        <w:t>band</w:t>
      </w:r>
      <w:r w:rsidRPr="00892A3C">
        <w:rPr>
          <w:noProof w:val="0"/>
        </w:rPr>
        <w:t>.</w:t>
      </w:r>
    </w:p>
    <w:p w14:paraId="2691ED1F" w14:textId="77777777" w:rsidR="004730A2" w:rsidRPr="00892A3C" w:rsidRDefault="00C4179B" w:rsidP="005E7BB7">
      <w:pPr>
        <w:pStyle w:val="R2"/>
        <w:tabs>
          <w:tab w:val="clear" w:pos="794"/>
          <w:tab w:val="right" w:pos="142"/>
        </w:tabs>
        <w:ind w:left="720" w:hanging="549"/>
        <w:rPr>
          <w:noProof w:val="0"/>
        </w:rPr>
      </w:pPr>
      <w:r w:rsidRPr="00892A3C">
        <w:rPr>
          <w:noProof w:val="0"/>
        </w:rPr>
        <w:t>(</w:t>
      </w:r>
      <w:r w:rsidR="00C67526" w:rsidRPr="00892A3C">
        <w:rPr>
          <w:noProof w:val="0"/>
        </w:rPr>
        <w:t>3</w:t>
      </w:r>
      <w:r w:rsidRPr="00892A3C">
        <w:rPr>
          <w:noProof w:val="0"/>
        </w:rPr>
        <w:t>)</w:t>
      </w:r>
      <w:r w:rsidRPr="00892A3C">
        <w:rPr>
          <w:noProof w:val="0"/>
        </w:rPr>
        <w:tab/>
      </w:r>
      <w:r w:rsidR="00AF169F" w:rsidRPr="00892A3C">
        <w:rPr>
          <w:noProof w:val="0"/>
        </w:rPr>
        <w:t>The AC</w:t>
      </w:r>
      <w:r w:rsidRPr="00892A3C">
        <w:rPr>
          <w:noProof w:val="0"/>
        </w:rPr>
        <w:t>M</w:t>
      </w:r>
      <w:r w:rsidR="00AF169F" w:rsidRPr="00892A3C">
        <w:rPr>
          <w:noProof w:val="0"/>
        </w:rPr>
        <w:t>A take</w:t>
      </w:r>
      <w:r w:rsidR="004730A2" w:rsidRPr="00892A3C">
        <w:rPr>
          <w:noProof w:val="0"/>
        </w:rPr>
        <w:t>s</w:t>
      </w:r>
      <w:r w:rsidR="00AF169F" w:rsidRPr="00892A3C">
        <w:rPr>
          <w:noProof w:val="0"/>
        </w:rPr>
        <w:t xml:space="preserve"> these </w:t>
      </w:r>
      <w:r w:rsidR="00CB5BDF" w:rsidRPr="00892A3C">
        <w:rPr>
          <w:noProof w:val="0"/>
        </w:rPr>
        <w:t>guidelines</w:t>
      </w:r>
      <w:r w:rsidR="00AF169F" w:rsidRPr="00892A3C">
        <w:rPr>
          <w:noProof w:val="0"/>
        </w:rPr>
        <w:t xml:space="preserve"> into account in determining whether a spectrum licensed </w:t>
      </w:r>
      <w:r w:rsidRPr="00892A3C">
        <w:rPr>
          <w:noProof w:val="0"/>
        </w:rPr>
        <w:t xml:space="preserve">radiocommunications </w:t>
      </w:r>
      <w:r w:rsidR="00AF169F" w:rsidRPr="00892A3C">
        <w:rPr>
          <w:noProof w:val="0"/>
        </w:rPr>
        <w:t>transmitter is causing interference to an apparatus licensed or class</w:t>
      </w:r>
      <w:r w:rsidR="00F5025A" w:rsidRPr="00892A3C">
        <w:rPr>
          <w:noProof w:val="0"/>
        </w:rPr>
        <w:t xml:space="preserve"> </w:t>
      </w:r>
      <w:r w:rsidR="00AF169F" w:rsidRPr="00892A3C">
        <w:rPr>
          <w:noProof w:val="0"/>
        </w:rPr>
        <w:t xml:space="preserve">licensed </w:t>
      </w:r>
      <w:r w:rsidR="00E23B2E" w:rsidRPr="00892A3C">
        <w:rPr>
          <w:noProof w:val="0"/>
        </w:rPr>
        <w:t xml:space="preserve">radiocommunications </w:t>
      </w:r>
      <w:r w:rsidR="00AF169F" w:rsidRPr="00892A3C">
        <w:rPr>
          <w:noProof w:val="0"/>
        </w:rPr>
        <w:t xml:space="preserve">receiver operating in </w:t>
      </w:r>
      <w:r w:rsidRPr="00892A3C">
        <w:rPr>
          <w:noProof w:val="0"/>
        </w:rPr>
        <w:t xml:space="preserve">any of </w:t>
      </w:r>
      <w:r w:rsidR="00AF169F" w:rsidRPr="00892A3C">
        <w:rPr>
          <w:noProof w:val="0"/>
        </w:rPr>
        <w:t xml:space="preserve">the circumstances set out in these </w:t>
      </w:r>
      <w:r w:rsidR="00CB5BDF" w:rsidRPr="00892A3C">
        <w:rPr>
          <w:noProof w:val="0"/>
        </w:rPr>
        <w:t>guidelines</w:t>
      </w:r>
      <w:r w:rsidR="00AF169F" w:rsidRPr="00892A3C">
        <w:rPr>
          <w:noProof w:val="0"/>
        </w:rPr>
        <w:t xml:space="preserve">.  </w:t>
      </w:r>
    </w:p>
    <w:p w14:paraId="2691ED20" w14:textId="77777777" w:rsidR="00E23B2E" w:rsidRPr="00892A3C" w:rsidRDefault="00AF169F" w:rsidP="007A4544">
      <w:pPr>
        <w:pStyle w:val="R2"/>
        <w:numPr>
          <w:ilvl w:val="0"/>
          <w:numId w:val="9"/>
        </w:numPr>
        <w:tabs>
          <w:tab w:val="clear" w:pos="794"/>
          <w:tab w:val="right" w:pos="142"/>
        </w:tabs>
        <w:ind w:hanging="578"/>
        <w:rPr>
          <w:noProof w:val="0"/>
        </w:rPr>
      </w:pPr>
      <w:r w:rsidRPr="00892A3C">
        <w:rPr>
          <w:noProof w:val="0"/>
        </w:rPr>
        <w:t xml:space="preserve">These </w:t>
      </w:r>
      <w:r w:rsidR="00CB5BDF" w:rsidRPr="00892A3C">
        <w:rPr>
          <w:noProof w:val="0"/>
        </w:rPr>
        <w:t>guidelines</w:t>
      </w:r>
      <w:r w:rsidRPr="00892A3C">
        <w:rPr>
          <w:noProof w:val="0"/>
        </w:rPr>
        <w:t xml:space="preserve"> do not prevent a licensee negotiating other protection requirements with another licensee.</w:t>
      </w:r>
    </w:p>
    <w:p w14:paraId="2691ED21" w14:textId="77777777" w:rsidR="00AF169F" w:rsidRPr="00892A3C" w:rsidRDefault="004730A2" w:rsidP="005E7BB7">
      <w:pPr>
        <w:pStyle w:val="HR"/>
        <w:ind w:left="709" w:hanging="709"/>
        <w:jc w:val="both"/>
        <w:rPr>
          <w:noProof w:val="0"/>
        </w:rPr>
      </w:pPr>
      <w:bookmarkStart w:id="13" w:name="_Toc107291208"/>
      <w:r w:rsidRPr="00892A3C">
        <w:rPr>
          <w:rStyle w:val="CharSectno"/>
          <w:noProof w:val="0"/>
        </w:rPr>
        <w:t>1.</w:t>
      </w:r>
      <w:r w:rsidR="00C4179B" w:rsidRPr="00892A3C">
        <w:rPr>
          <w:rStyle w:val="CharSectno"/>
          <w:noProof w:val="0"/>
        </w:rPr>
        <w:t>5</w:t>
      </w:r>
      <w:r w:rsidR="00827CDD" w:rsidRPr="00892A3C">
        <w:rPr>
          <w:noProof w:val="0"/>
        </w:rPr>
        <w:tab/>
      </w:r>
      <w:r w:rsidR="00AF169F" w:rsidRPr="00892A3C">
        <w:rPr>
          <w:noProof w:val="0"/>
        </w:rPr>
        <w:t>Interpretation</w:t>
      </w:r>
      <w:bookmarkEnd w:id="13"/>
    </w:p>
    <w:p w14:paraId="2691ED22" w14:textId="77777777" w:rsidR="001C30DC" w:rsidRPr="00892A3C" w:rsidRDefault="00C4179B" w:rsidP="005E7BB7">
      <w:pPr>
        <w:pStyle w:val="R1"/>
        <w:ind w:left="709" w:hanging="567"/>
        <w:rPr>
          <w:noProof w:val="0"/>
        </w:rPr>
      </w:pPr>
      <w:r w:rsidRPr="00892A3C">
        <w:rPr>
          <w:noProof w:val="0"/>
        </w:rPr>
        <w:t>(1)</w:t>
      </w:r>
      <w:r w:rsidR="005E7BB7" w:rsidRPr="00892A3C">
        <w:rPr>
          <w:noProof w:val="0"/>
        </w:rPr>
        <w:tab/>
      </w:r>
      <w:r w:rsidR="005E7BB7" w:rsidRPr="00892A3C">
        <w:rPr>
          <w:noProof w:val="0"/>
        </w:rPr>
        <w:tab/>
      </w:r>
      <w:r w:rsidR="00AF169F" w:rsidRPr="00892A3C">
        <w:rPr>
          <w:noProof w:val="0"/>
        </w:rPr>
        <w:t xml:space="preserve">In these </w:t>
      </w:r>
      <w:r w:rsidR="003F2594" w:rsidRPr="00892A3C">
        <w:rPr>
          <w:noProof w:val="0"/>
        </w:rPr>
        <w:t>g</w:t>
      </w:r>
      <w:r w:rsidR="00516175" w:rsidRPr="00892A3C">
        <w:rPr>
          <w:noProof w:val="0"/>
        </w:rPr>
        <w:t>uidelines</w:t>
      </w:r>
      <w:r w:rsidR="00AF169F" w:rsidRPr="00892A3C">
        <w:rPr>
          <w:noProof w:val="0"/>
        </w:rPr>
        <w:t>, unless the contrary intention appears:</w:t>
      </w:r>
    </w:p>
    <w:p w14:paraId="2691ED23" w14:textId="77777777" w:rsidR="00024D63" w:rsidRPr="00892A3C" w:rsidRDefault="004548FD" w:rsidP="00936D46">
      <w:pPr>
        <w:pStyle w:val="definition"/>
        <w:spacing w:before="120" w:after="120"/>
        <w:ind w:left="709"/>
        <w:rPr>
          <w:noProof w:val="0"/>
        </w:rPr>
      </w:pPr>
      <w:r w:rsidRPr="00892A3C">
        <w:rPr>
          <w:b/>
          <w:i/>
          <w:noProof w:val="0"/>
        </w:rPr>
        <w:t>3.4</w:t>
      </w:r>
      <w:r w:rsidR="003866D9" w:rsidRPr="00892A3C">
        <w:rPr>
          <w:b/>
          <w:i/>
          <w:noProof w:val="0"/>
        </w:rPr>
        <w:t xml:space="preserve"> G</w:t>
      </w:r>
      <w:r w:rsidR="001C769B" w:rsidRPr="00892A3C">
        <w:rPr>
          <w:b/>
          <w:i/>
          <w:noProof w:val="0"/>
        </w:rPr>
        <w:t xml:space="preserve">Hz band </w:t>
      </w:r>
      <w:r w:rsidR="003866D9" w:rsidRPr="00892A3C">
        <w:rPr>
          <w:noProof w:val="0"/>
        </w:rPr>
        <w:t xml:space="preserve">means the </w:t>
      </w:r>
      <w:r w:rsidR="00936D46" w:rsidRPr="00892A3C">
        <w:rPr>
          <w:noProof w:val="0"/>
        </w:rPr>
        <w:t xml:space="preserve">following </w:t>
      </w:r>
      <w:r w:rsidR="003866D9" w:rsidRPr="00892A3C">
        <w:rPr>
          <w:noProof w:val="0"/>
        </w:rPr>
        <w:t>frequency band</w:t>
      </w:r>
      <w:r w:rsidR="00936D46" w:rsidRPr="00892A3C">
        <w:rPr>
          <w:noProof w:val="0"/>
        </w:rPr>
        <w:t>s:</w:t>
      </w:r>
    </w:p>
    <w:p w14:paraId="1B4972EB" w14:textId="538BCA5B" w:rsidR="008413EC" w:rsidRPr="00D55BC1" w:rsidRDefault="008413EC" w:rsidP="008413EC">
      <w:pPr>
        <w:pStyle w:val="ListParagraph"/>
        <w:numPr>
          <w:ilvl w:val="0"/>
          <w:numId w:val="5"/>
        </w:numPr>
        <w:spacing w:after="120" w:line="240" w:lineRule="atLeast"/>
        <w:ind w:left="1418" w:hanging="425"/>
        <w:contextualSpacing w:val="0"/>
        <w:rPr>
          <w:ins w:id="14" w:author="Author"/>
        </w:rPr>
      </w:pPr>
      <w:ins w:id="15" w:author="Author">
        <w:r w:rsidRPr="00D55BC1">
          <w:t>3425 MHz to 3492.5 MHz;</w:t>
        </w:r>
        <w:r w:rsidR="003B44AD" w:rsidRPr="00D55BC1">
          <w:t xml:space="preserve"> and</w:t>
        </w:r>
      </w:ins>
    </w:p>
    <w:p w14:paraId="4BAA4011" w14:textId="08E692AF" w:rsidR="008413EC" w:rsidRPr="00D55BC1" w:rsidRDefault="008413EC" w:rsidP="003B44AD">
      <w:pPr>
        <w:pStyle w:val="ListParagraph"/>
        <w:numPr>
          <w:ilvl w:val="0"/>
          <w:numId w:val="5"/>
        </w:numPr>
        <w:spacing w:before="120" w:after="120" w:line="240" w:lineRule="atLeast"/>
        <w:ind w:left="1418" w:hanging="425"/>
        <w:contextualSpacing w:val="0"/>
        <w:rPr>
          <w:ins w:id="16" w:author="Author"/>
        </w:rPr>
      </w:pPr>
      <w:ins w:id="17" w:author="Author">
        <w:r w:rsidRPr="00D55BC1">
          <w:t>3542.5 MHz to 3</w:t>
        </w:r>
        <w:r w:rsidR="003B44AD" w:rsidRPr="00D55BC1">
          <w:t>700</w:t>
        </w:r>
        <w:r w:rsidRPr="00D55BC1">
          <w:t xml:space="preserve"> MHz; </w:t>
        </w:r>
      </w:ins>
    </w:p>
    <w:p w14:paraId="2691ED24" w14:textId="054CADCA" w:rsidR="00936D46" w:rsidRPr="00D55BC1" w:rsidDel="008413EC" w:rsidRDefault="00936D46" w:rsidP="0016468C">
      <w:pPr>
        <w:pStyle w:val="ListParagraph"/>
        <w:numPr>
          <w:ilvl w:val="0"/>
          <w:numId w:val="5"/>
        </w:numPr>
        <w:spacing w:before="120" w:after="120" w:line="240" w:lineRule="atLeast"/>
        <w:ind w:left="1503" w:hanging="794"/>
        <w:contextualSpacing w:val="0"/>
        <w:rPr>
          <w:del w:id="18" w:author="Author"/>
        </w:rPr>
      </w:pPr>
      <w:del w:id="19" w:author="Author">
        <w:r w:rsidRPr="00D55BC1" w:rsidDel="008413EC">
          <w:delText>3425 MHz to 3442.5 MHz;</w:delText>
        </w:r>
      </w:del>
    </w:p>
    <w:p w14:paraId="2691ED25" w14:textId="3250190D" w:rsidR="00936D46" w:rsidRPr="00D55BC1" w:rsidDel="008413EC" w:rsidRDefault="00936D46" w:rsidP="0016468C">
      <w:pPr>
        <w:pStyle w:val="ListParagraph"/>
        <w:numPr>
          <w:ilvl w:val="0"/>
          <w:numId w:val="5"/>
        </w:numPr>
        <w:spacing w:before="120" w:after="120" w:line="240" w:lineRule="atLeast"/>
        <w:ind w:left="1503" w:hanging="794"/>
        <w:contextualSpacing w:val="0"/>
        <w:rPr>
          <w:del w:id="20" w:author="Author"/>
        </w:rPr>
      </w:pPr>
      <w:del w:id="21" w:author="Author">
        <w:r w:rsidRPr="00D55BC1" w:rsidDel="008413EC">
          <w:delText>3442.5 MHz to 3475 MHz;</w:delText>
        </w:r>
      </w:del>
    </w:p>
    <w:p w14:paraId="2691ED26" w14:textId="6C4E410B" w:rsidR="00936D46" w:rsidRPr="00D55BC1" w:rsidDel="008413EC" w:rsidRDefault="00936D46" w:rsidP="0016468C">
      <w:pPr>
        <w:pStyle w:val="ListParagraph"/>
        <w:numPr>
          <w:ilvl w:val="0"/>
          <w:numId w:val="5"/>
        </w:numPr>
        <w:spacing w:before="120" w:after="120" w:line="240" w:lineRule="atLeast"/>
        <w:ind w:left="1503" w:hanging="794"/>
        <w:contextualSpacing w:val="0"/>
        <w:rPr>
          <w:del w:id="22" w:author="Author"/>
        </w:rPr>
      </w:pPr>
      <w:del w:id="23" w:author="Author">
        <w:r w:rsidRPr="00D55BC1" w:rsidDel="008413EC">
          <w:delText xml:space="preserve">3475 MHz to 3492.5 MHz; and </w:delText>
        </w:r>
      </w:del>
    </w:p>
    <w:p w14:paraId="2691ED27" w14:textId="4DA703CB" w:rsidR="00936D46" w:rsidRPr="00D55BC1" w:rsidDel="008413EC" w:rsidRDefault="00936D46" w:rsidP="0016468C">
      <w:pPr>
        <w:pStyle w:val="ListParagraph"/>
        <w:numPr>
          <w:ilvl w:val="0"/>
          <w:numId w:val="5"/>
        </w:numPr>
        <w:spacing w:before="120" w:after="120" w:line="240" w:lineRule="atLeast"/>
        <w:ind w:left="1503" w:hanging="794"/>
        <w:contextualSpacing w:val="0"/>
        <w:rPr>
          <w:del w:id="24" w:author="Author"/>
        </w:rPr>
      </w:pPr>
      <w:del w:id="25" w:author="Author">
        <w:r w:rsidRPr="00D55BC1" w:rsidDel="008413EC">
          <w:delText xml:space="preserve">3542.5 MHz to 3575 MHz. </w:delText>
        </w:r>
      </w:del>
    </w:p>
    <w:p w14:paraId="2691ED28" w14:textId="77777777" w:rsidR="00E23B2E" w:rsidRPr="00892A3C" w:rsidRDefault="001C769B" w:rsidP="005E7BB7">
      <w:pPr>
        <w:pStyle w:val="definition"/>
        <w:spacing w:before="120"/>
        <w:ind w:left="709"/>
        <w:rPr>
          <w:i/>
          <w:noProof w:val="0"/>
        </w:rPr>
      </w:pPr>
      <w:r w:rsidRPr="00892A3C">
        <w:rPr>
          <w:b/>
          <w:i/>
          <w:noProof w:val="0"/>
        </w:rPr>
        <w:t xml:space="preserve">Act </w:t>
      </w:r>
      <w:r w:rsidRPr="00892A3C">
        <w:rPr>
          <w:noProof w:val="0"/>
        </w:rPr>
        <w:t xml:space="preserve">means the </w:t>
      </w:r>
      <w:r w:rsidRPr="00892A3C">
        <w:rPr>
          <w:i/>
          <w:noProof w:val="0"/>
        </w:rPr>
        <w:t>Radiocommunications Act 1992.</w:t>
      </w:r>
    </w:p>
    <w:p w14:paraId="2691ED29" w14:textId="77777777" w:rsidR="009C3959" w:rsidRPr="00892A3C" w:rsidRDefault="009C3959" w:rsidP="005E7BB7">
      <w:pPr>
        <w:pStyle w:val="definition"/>
        <w:spacing w:before="120"/>
        <w:ind w:left="709"/>
        <w:rPr>
          <w:b/>
          <w:i/>
          <w:noProof w:val="0"/>
        </w:rPr>
      </w:pPr>
      <w:r w:rsidRPr="00892A3C">
        <w:rPr>
          <w:b/>
          <w:i/>
          <w:noProof w:val="0"/>
        </w:rPr>
        <w:t>harmful interference</w:t>
      </w:r>
      <w:r w:rsidRPr="00892A3C">
        <w:rPr>
          <w:noProof w:val="0"/>
        </w:rPr>
        <w:t xml:space="preserve"> has the same meaning as in the </w:t>
      </w:r>
      <w:r w:rsidR="00C66D9D" w:rsidRPr="00892A3C">
        <w:rPr>
          <w:noProof w:val="0"/>
        </w:rPr>
        <w:t>Spectrum Plan.</w:t>
      </w:r>
    </w:p>
    <w:p w14:paraId="2691ED2A" w14:textId="77777777" w:rsidR="00E23B2E" w:rsidRPr="00892A3C" w:rsidRDefault="00AF169F" w:rsidP="005E7BB7">
      <w:pPr>
        <w:pStyle w:val="definition"/>
        <w:spacing w:before="120"/>
        <w:ind w:left="709"/>
        <w:rPr>
          <w:noProof w:val="0"/>
        </w:rPr>
      </w:pPr>
      <w:r w:rsidRPr="00892A3C">
        <w:rPr>
          <w:b/>
          <w:i/>
          <w:noProof w:val="0"/>
        </w:rPr>
        <w:t>in-band</w:t>
      </w:r>
      <w:r w:rsidR="00463B79" w:rsidRPr="00892A3C">
        <w:rPr>
          <w:noProof w:val="0"/>
        </w:rPr>
        <w:t xml:space="preserve"> </w:t>
      </w:r>
      <w:r w:rsidR="008F1495" w:rsidRPr="00892A3C">
        <w:rPr>
          <w:noProof w:val="0"/>
        </w:rPr>
        <w:t>means:</w:t>
      </w:r>
    </w:p>
    <w:p w14:paraId="2691ED2B" w14:textId="77777777" w:rsidR="00C32E84" w:rsidRPr="00892A3C" w:rsidRDefault="008F1495" w:rsidP="00A93E70">
      <w:pPr>
        <w:pStyle w:val="definition"/>
        <w:spacing w:before="120"/>
        <w:ind w:left="1418" w:hanging="709"/>
        <w:rPr>
          <w:noProof w:val="0"/>
        </w:rPr>
      </w:pPr>
      <w:r w:rsidRPr="00892A3C">
        <w:rPr>
          <w:noProof w:val="0"/>
        </w:rPr>
        <w:lastRenderedPageBreak/>
        <w:t>(a)</w:t>
      </w:r>
      <w:r w:rsidRPr="00892A3C">
        <w:rPr>
          <w:noProof w:val="0"/>
        </w:rPr>
        <w:tab/>
        <w:t xml:space="preserve">for a radiocommunications transmitter or radiocommunications receiver operated under a spectrum licence, the frequencies within the frequency band </w:t>
      </w:r>
      <w:r w:rsidR="003D67A6" w:rsidRPr="00892A3C">
        <w:rPr>
          <w:noProof w:val="0"/>
        </w:rPr>
        <w:t xml:space="preserve">in </w:t>
      </w:r>
      <w:r w:rsidRPr="00892A3C">
        <w:rPr>
          <w:noProof w:val="0"/>
        </w:rPr>
        <w:t>which</w:t>
      </w:r>
      <w:r w:rsidR="003D67A6" w:rsidRPr="00892A3C">
        <w:rPr>
          <w:noProof w:val="0"/>
        </w:rPr>
        <w:t xml:space="preserve"> operation of those radiocommunications devices is authorised under</w:t>
      </w:r>
      <w:r w:rsidRPr="00892A3C">
        <w:rPr>
          <w:noProof w:val="0"/>
        </w:rPr>
        <w:t xml:space="preserve"> the licence; and</w:t>
      </w:r>
    </w:p>
    <w:p w14:paraId="2691ED2C" w14:textId="77777777" w:rsidR="00C32E84" w:rsidRPr="00892A3C" w:rsidRDefault="008F1495" w:rsidP="00A93E70">
      <w:pPr>
        <w:pStyle w:val="definition"/>
        <w:spacing w:before="120"/>
        <w:ind w:left="1418" w:hanging="709"/>
        <w:rPr>
          <w:noProof w:val="0"/>
        </w:rPr>
      </w:pPr>
      <w:r w:rsidRPr="00892A3C">
        <w:rPr>
          <w:noProof w:val="0"/>
        </w:rPr>
        <w:t>(b)</w:t>
      </w:r>
      <w:r w:rsidRPr="00892A3C">
        <w:rPr>
          <w:noProof w:val="0"/>
        </w:rPr>
        <w:tab/>
        <w:t>for a radiocommunications transmitter or radiocommunications receiver operating under an apparatus licence, the frequencies within the lower frequency limit and the upper frequency li</w:t>
      </w:r>
      <w:r w:rsidR="00A0649D" w:rsidRPr="00892A3C">
        <w:rPr>
          <w:noProof w:val="0"/>
        </w:rPr>
        <w:t>m</w:t>
      </w:r>
      <w:r w:rsidRPr="00892A3C">
        <w:rPr>
          <w:noProof w:val="0"/>
        </w:rPr>
        <w:t xml:space="preserve">it </w:t>
      </w:r>
      <w:r w:rsidR="003D67A6" w:rsidRPr="00892A3C">
        <w:rPr>
          <w:noProof w:val="0"/>
        </w:rPr>
        <w:t>specified in the</w:t>
      </w:r>
      <w:r w:rsidRPr="00892A3C">
        <w:rPr>
          <w:noProof w:val="0"/>
        </w:rPr>
        <w:t xml:space="preserve"> licence</w:t>
      </w:r>
      <w:r w:rsidR="00AF169F" w:rsidRPr="00892A3C">
        <w:rPr>
          <w:noProof w:val="0"/>
        </w:rPr>
        <w:t>.</w:t>
      </w:r>
    </w:p>
    <w:p w14:paraId="2691ED2D" w14:textId="77777777" w:rsidR="00E23B2E" w:rsidRPr="00892A3C" w:rsidRDefault="00AF169F" w:rsidP="005E7BB7">
      <w:pPr>
        <w:pStyle w:val="definition"/>
        <w:spacing w:before="120"/>
        <w:ind w:left="709"/>
        <w:rPr>
          <w:noProof w:val="0"/>
        </w:rPr>
      </w:pPr>
      <w:r w:rsidRPr="00892A3C">
        <w:rPr>
          <w:b/>
          <w:i/>
          <w:noProof w:val="0"/>
        </w:rPr>
        <w:t xml:space="preserve">ITU </w:t>
      </w:r>
      <w:r w:rsidRPr="00892A3C">
        <w:rPr>
          <w:noProof w:val="0"/>
        </w:rPr>
        <w:t>means the International Telecommunication Union.</w:t>
      </w:r>
    </w:p>
    <w:p w14:paraId="2691ED2E" w14:textId="77777777" w:rsidR="004A611B" w:rsidRPr="00892A3C" w:rsidRDefault="00310979" w:rsidP="005E7BB7">
      <w:pPr>
        <w:pStyle w:val="definition"/>
        <w:spacing w:before="120"/>
        <w:ind w:left="709"/>
        <w:rPr>
          <w:noProof w:val="0"/>
        </w:rPr>
      </w:pPr>
      <w:r w:rsidRPr="00892A3C">
        <w:rPr>
          <w:b/>
          <w:i/>
          <w:noProof w:val="0"/>
        </w:rPr>
        <w:t>ITU-R</w:t>
      </w:r>
      <w:r w:rsidR="00A0649D" w:rsidRPr="00892A3C">
        <w:rPr>
          <w:noProof w:val="0"/>
        </w:rPr>
        <w:t xml:space="preserve"> means the I</w:t>
      </w:r>
      <w:r w:rsidR="00F5025A" w:rsidRPr="00892A3C">
        <w:rPr>
          <w:noProof w:val="0"/>
        </w:rPr>
        <w:t xml:space="preserve">nternational </w:t>
      </w:r>
      <w:r w:rsidR="00A0649D" w:rsidRPr="00892A3C">
        <w:rPr>
          <w:noProof w:val="0"/>
        </w:rPr>
        <w:t>T</w:t>
      </w:r>
      <w:r w:rsidR="00F5025A" w:rsidRPr="00892A3C">
        <w:rPr>
          <w:noProof w:val="0"/>
        </w:rPr>
        <w:t xml:space="preserve">elecommunication </w:t>
      </w:r>
      <w:r w:rsidR="00A0649D" w:rsidRPr="00892A3C">
        <w:rPr>
          <w:noProof w:val="0"/>
        </w:rPr>
        <w:t>U</w:t>
      </w:r>
      <w:r w:rsidR="00F5025A" w:rsidRPr="00892A3C">
        <w:rPr>
          <w:noProof w:val="0"/>
        </w:rPr>
        <w:t xml:space="preserve">nion </w:t>
      </w:r>
      <w:r w:rsidR="00A0649D" w:rsidRPr="00892A3C">
        <w:rPr>
          <w:noProof w:val="0"/>
        </w:rPr>
        <w:t xml:space="preserve">Radiocommunication </w:t>
      </w:r>
      <w:r w:rsidR="00F5025A" w:rsidRPr="00892A3C">
        <w:rPr>
          <w:noProof w:val="0"/>
        </w:rPr>
        <w:t>S</w:t>
      </w:r>
      <w:r w:rsidR="00A0649D" w:rsidRPr="00892A3C">
        <w:rPr>
          <w:noProof w:val="0"/>
        </w:rPr>
        <w:t>ector.</w:t>
      </w:r>
    </w:p>
    <w:p w14:paraId="1C4EA4E6" w14:textId="77777777" w:rsidR="003135E0" w:rsidRPr="00892A3C" w:rsidRDefault="003135E0" w:rsidP="003135E0">
      <w:pPr>
        <w:pStyle w:val="definition"/>
        <w:spacing w:before="120"/>
        <w:ind w:left="709"/>
        <w:rPr>
          <w:noProof w:val="0"/>
        </w:rPr>
      </w:pPr>
      <w:r w:rsidRPr="00892A3C">
        <w:rPr>
          <w:b/>
          <w:i/>
          <w:noProof w:val="0"/>
        </w:rPr>
        <w:t xml:space="preserve">ITU-R Recommendation </w:t>
      </w:r>
      <w:r w:rsidRPr="00892A3C">
        <w:rPr>
          <w:noProof w:val="0"/>
        </w:rPr>
        <w:t>means a Recommendation made by the ITU-R as in force from time to time.</w:t>
      </w:r>
    </w:p>
    <w:p w14:paraId="1018C51A" w14:textId="77777777" w:rsidR="003135E0" w:rsidRPr="00892A3C" w:rsidRDefault="003135E0" w:rsidP="003135E0">
      <w:pPr>
        <w:pStyle w:val="definition"/>
        <w:tabs>
          <w:tab w:val="left" w:pos="1418"/>
        </w:tabs>
        <w:spacing w:line="240" w:lineRule="exact"/>
        <w:ind w:left="709"/>
        <w:rPr>
          <w:noProof w:val="0"/>
          <w:sz w:val="20"/>
          <w:szCs w:val="20"/>
        </w:rPr>
      </w:pPr>
      <w:r w:rsidRPr="00892A3C">
        <w:rPr>
          <w:i/>
          <w:noProof w:val="0"/>
          <w:sz w:val="20"/>
          <w:szCs w:val="20"/>
        </w:rPr>
        <w:t>Note</w:t>
      </w:r>
      <w:r w:rsidRPr="00892A3C">
        <w:rPr>
          <w:i/>
          <w:noProof w:val="0"/>
          <w:sz w:val="20"/>
          <w:szCs w:val="20"/>
        </w:rPr>
        <w:tab/>
      </w:r>
      <w:r w:rsidRPr="00892A3C">
        <w:rPr>
          <w:noProof w:val="0"/>
          <w:sz w:val="20"/>
          <w:szCs w:val="20"/>
        </w:rPr>
        <w:t xml:space="preserve">ITU-R Recommendations are available on the ITU website at </w:t>
      </w:r>
      <w:r w:rsidRPr="00892A3C">
        <w:rPr>
          <w:noProof w:val="0"/>
          <w:sz w:val="20"/>
          <w:szCs w:val="20"/>
          <w:u w:val="single"/>
        </w:rPr>
        <w:t>http://www.itu.int.</w:t>
      </w:r>
      <w:r w:rsidRPr="00892A3C">
        <w:rPr>
          <w:noProof w:val="0"/>
          <w:sz w:val="20"/>
          <w:szCs w:val="20"/>
        </w:rPr>
        <w:t xml:space="preserve"> </w:t>
      </w:r>
    </w:p>
    <w:p w14:paraId="214E3D1B" w14:textId="77777777" w:rsidR="003135E0" w:rsidRPr="00892A3C" w:rsidRDefault="003135E0" w:rsidP="003135E0">
      <w:pPr>
        <w:autoSpaceDE w:val="0"/>
        <w:autoSpaceDN w:val="0"/>
        <w:adjustRightInd w:val="0"/>
        <w:spacing w:before="120" w:line="260" w:lineRule="exact"/>
        <w:ind w:left="709"/>
        <w:jc w:val="both"/>
        <w:rPr>
          <w:noProof w:val="0"/>
        </w:rPr>
      </w:pPr>
      <w:r w:rsidRPr="00892A3C">
        <w:rPr>
          <w:b/>
          <w:i/>
          <w:noProof w:val="0"/>
        </w:rPr>
        <w:t>out-of-band</w:t>
      </w:r>
      <w:r w:rsidRPr="00892A3C">
        <w:rPr>
          <w:noProof w:val="0"/>
        </w:rPr>
        <w:t xml:space="preserve"> means:</w:t>
      </w:r>
    </w:p>
    <w:p w14:paraId="2691ED32" w14:textId="0A1E66F0" w:rsidR="00C32E84" w:rsidRPr="00892A3C" w:rsidRDefault="00C4227F" w:rsidP="003135E0">
      <w:pPr>
        <w:autoSpaceDE w:val="0"/>
        <w:autoSpaceDN w:val="0"/>
        <w:adjustRightInd w:val="0"/>
        <w:spacing w:before="120"/>
        <w:ind w:left="1418" w:hanging="709"/>
        <w:jc w:val="both"/>
        <w:rPr>
          <w:noProof w:val="0"/>
        </w:rPr>
      </w:pPr>
      <w:r w:rsidRPr="00892A3C">
        <w:rPr>
          <w:noProof w:val="0"/>
        </w:rPr>
        <w:t>(a)</w:t>
      </w:r>
      <w:r w:rsidRPr="00892A3C">
        <w:rPr>
          <w:noProof w:val="0"/>
        </w:rPr>
        <w:tab/>
        <w:t xml:space="preserve">for a radiocommunications transmitter or radiocommunications receiver operated under a spectrum licence, the frequencies outside the frequency band </w:t>
      </w:r>
      <w:r w:rsidR="003D67A6" w:rsidRPr="00892A3C">
        <w:rPr>
          <w:noProof w:val="0"/>
        </w:rPr>
        <w:t xml:space="preserve">in </w:t>
      </w:r>
      <w:r w:rsidRPr="00892A3C">
        <w:rPr>
          <w:noProof w:val="0"/>
        </w:rPr>
        <w:t>which</w:t>
      </w:r>
      <w:r w:rsidR="003D67A6" w:rsidRPr="00892A3C">
        <w:rPr>
          <w:noProof w:val="0"/>
        </w:rPr>
        <w:t xml:space="preserve"> operation of those radiocommunications devices is authorised under</w:t>
      </w:r>
      <w:r w:rsidRPr="00892A3C">
        <w:rPr>
          <w:noProof w:val="0"/>
        </w:rPr>
        <w:t xml:space="preserve"> the licence; and</w:t>
      </w:r>
    </w:p>
    <w:p w14:paraId="2691ED33" w14:textId="77777777" w:rsidR="00C32E84" w:rsidRPr="00892A3C" w:rsidRDefault="00C4227F" w:rsidP="00A93E70">
      <w:pPr>
        <w:autoSpaceDE w:val="0"/>
        <w:autoSpaceDN w:val="0"/>
        <w:adjustRightInd w:val="0"/>
        <w:spacing w:before="120"/>
        <w:ind w:left="1418" w:hanging="709"/>
        <w:jc w:val="both"/>
        <w:rPr>
          <w:noProof w:val="0"/>
        </w:rPr>
      </w:pPr>
      <w:r w:rsidRPr="00892A3C">
        <w:rPr>
          <w:noProof w:val="0"/>
        </w:rPr>
        <w:t>(b)</w:t>
      </w:r>
      <w:r w:rsidRPr="00892A3C">
        <w:rPr>
          <w:noProof w:val="0"/>
        </w:rPr>
        <w:tab/>
        <w:t xml:space="preserve">for a radiocommunications transmitter or radiocommunications receiver operating under an apparatus licence, the frequencies outside the lower frequency limit and upper frequency limit </w:t>
      </w:r>
      <w:r w:rsidR="003D67A6" w:rsidRPr="00892A3C">
        <w:rPr>
          <w:noProof w:val="0"/>
        </w:rPr>
        <w:t>specified in the</w:t>
      </w:r>
      <w:r w:rsidRPr="00892A3C">
        <w:rPr>
          <w:noProof w:val="0"/>
        </w:rPr>
        <w:t xml:space="preserve"> licence.</w:t>
      </w:r>
    </w:p>
    <w:p w14:paraId="7EB0D142" w14:textId="3B1C0ABC" w:rsidR="007D7EAE" w:rsidRPr="00892A3C" w:rsidRDefault="007D7EAE" w:rsidP="007D7EAE">
      <w:pPr>
        <w:pStyle w:val="definition"/>
        <w:spacing w:before="120"/>
        <w:ind w:left="709"/>
        <w:rPr>
          <w:ins w:id="26" w:author="Author"/>
          <w:noProof w:val="0"/>
        </w:rPr>
      </w:pPr>
      <w:ins w:id="27" w:author="Author">
        <w:r w:rsidRPr="00892A3C">
          <w:rPr>
            <w:b/>
            <w:i/>
            <w:noProof w:val="0"/>
          </w:rPr>
          <w:t xml:space="preserve">RALI [ESPZ] </w:t>
        </w:r>
        <w:r w:rsidRPr="00892A3C">
          <w:rPr>
            <w:noProof w:val="0"/>
          </w:rPr>
          <w:t xml:space="preserve">means the Radiocommunications Assignment and Licensing Instruction No. ES 1, </w:t>
        </w:r>
        <w:r w:rsidRPr="00892A3C">
          <w:rPr>
            <w:i/>
            <w:noProof w:val="0"/>
          </w:rPr>
          <w:t>Managing interference into Earth station protection zones</w:t>
        </w:r>
        <w:r w:rsidRPr="00892A3C">
          <w:rPr>
            <w:noProof w:val="0"/>
          </w:rPr>
          <w:t>, published by the ACMA, as existing from time to time.</w:t>
        </w:r>
      </w:ins>
    </w:p>
    <w:p w14:paraId="2BB337C0" w14:textId="088F167C" w:rsidR="007D7EAE" w:rsidRPr="00892A3C" w:rsidRDefault="007D7EAE" w:rsidP="000F77B7">
      <w:pPr>
        <w:tabs>
          <w:tab w:val="left" w:pos="1418"/>
        </w:tabs>
        <w:spacing w:before="80" w:line="240" w:lineRule="exact"/>
        <w:ind w:left="709"/>
        <w:jc w:val="both"/>
        <w:rPr>
          <w:ins w:id="28" w:author="Author"/>
          <w:noProof w:val="0"/>
          <w:sz w:val="20"/>
          <w:szCs w:val="20"/>
          <w:u w:val="single"/>
        </w:rPr>
      </w:pPr>
      <w:ins w:id="29" w:author="Author">
        <w:r w:rsidRPr="00892A3C">
          <w:rPr>
            <w:i/>
            <w:noProof w:val="0"/>
            <w:sz w:val="20"/>
            <w:szCs w:val="20"/>
          </w:rPr>
          <w:t>Note</w:t>
        </w:r>
        <w:r w:rsidRPr="00892A3C">
          <w:rPr>
            <w:noProof w:val="0"/>
            <w:sz w:val="20"/>
            <w:szCs w:val="20"/>
          </w:rPr>
          <w:tab/>
          <w:t xml:space="preserve">RALI [ESPZ] is available on the ACMA website at </w:t>
        </w:r>
        <w:r w:rsidRPr="00892A3C">
          <w:rPr>
            <w:noProof w:val="0"/>
            <w:sz w:val="20"/>
            <w:szCs w:val="20"/>
            <w:u w:val="single"/>
          </w:rPr>
          <w:t>http://www.acma.gov.au</w:t>
        </w:r>
        <w:r w:rsidRPr="00892A3C">
          <w:rPr>
            <w:noProof w:val="0"/>
            <w:sz w:val="20"/>
            <w:szCs w:val="20"/>
          </w:rPr>
          <w:t>.</w:t>
        </w:r>
      </w:ins>
    </w:p>
    <w:p w14:paraId="2691ED34" w14:textId="77777777" w:rsidR="001C30DC" w:rsidRPr="00892A3C" w:rsidRDefault="00404FF6" w:rsidP="005E7BB7">
      <w:pPr>
        <w:pStyle w:val="definition"/>
        <w:spacing w:before="120"/>
        <w:ind w:left="709"/>
        <w:rPr>
          <w:noProof w:val="0"/>
        </w:rPr>
      </w:pPr>
      <w:r w:rsidRPr="00892A3C">
        <w:rPr>
          <w:b/>
          <w:i/>
          <w:noProof w:val="0"/>
        </w:rPr>
        <w:t xml:space="preserve">RALI FX 3 </w:t>
      </w:r>
      <w:r w:rsidRPr="00892A3C">
        <w:rPr>
          <w:noProof w:val="0"/>
        </w:rPr>
        <w:t xml:space="preserve">means the Radiocommunications Assignment and Licensing Instruction No. FX 3, </w:t>
      </w:r>
      <w:r w:rsidR="006916ED" w:rsidRPr="00892A3C">
        <w:rPr>
          <w:i/>
          <w:noProof w:val="0"/>
        </w:rPr>
        <w:t>Microwave Fixed Services Frequency Coordination</w:t>
      </w:r>
      <w:r w:rsidRPr="00892A3C">
        <w:rPr>
          <w:noProof w:val="0"/>
        </w:rPr>
        <w:t xml:space="preserve">, published by the ACMA, as </w:t>
      </w:r>
      <w:r w:rsidR="00575A9E" w:rsidRPr="00892A3C">
        <w:rPr>
          <w:noProof w:val="0"/>
        </w:rPr>
        <w:t>existing</w:t>
      </w:r>
      <w:r w:rsidRPr="00892A3C">
        <w:rPr>
          <w:noProof w:val="0"/>
        </w:rPr>
        <w:t xml:space="preserve"> from time to time.</w:t>
      </w:r>
    </w:p>
    <w:p w14:paraId="2691ED35" w14:textId="77777777" w:rsidR="00F727A6" w:rsidRPr="00892A3C" w:rsidRDefault="006916ED" w:rsidP="00A93E70">
      <w:pPr>
        <w:tabs>
          <w:tab w:val="left" w:pos="1418"/>
        </w:tabs>
        <w:spacing w:before="80" w:line="240" w:lineRule="exact"/>
        <w:ind w:left="709"/>
        <w:jc w:val="both"/>
        <w:rPr>
          <w:noProof w:val="0"/>
          <w:sz w:val="20"/>
          <w:szCs w:val="20"/>
          <w:u w:val="single"/>
        </w:rPr>
      </w:pPr>
      <w:r w:rsidRPr="00892A3C">
        <w:rPr>
          <w:i/>
          <w:noProof w:val="0"/>
          <w:sz w:val="20"/>
          <w:szCs w:val="20"/>
        </w:rPr>
        <w:t>Note</w:t>
      </w:r>
      <w:r w:rsidRPr="00892A3C">
        <w:rPr>
          <w:noProof w:val="0"/>
          <w:sz w:val="20"/>
          <w:szCs w:val="20"/>
        </w:rPr>
        <w:tab/>
        <w:t xml:space="preserve">RALI FX 3 is available on the ACMA website at </w:t>
      </w:r>
      <w:r w:rsidR="00A93E70" w:rsidRPr="00892A3C">
        <w:rPr>
          <w:noProof w:val="0"/>
          <w:sz w:val="20"/>
          <w:szCs w:val="20"/>
          <w:u w:val="single"/>
        </w:rPr>
        <w:t>http://www.acma.gov.au</w:t>
      </w:r>
      <w:r w:rsidR="00D63B44" w:rsidRPr="00892A3C">
        <w:rPr>
          <w:noProof w:val="0"/>
          <w:sz w:val="20"/>
          <w:szCs w:val="20"/>
        </w:rPr>
        <w:t>.</w:t>
      </w:r>
    </w:p>
    <w:p w14:paraId="4EBB3A34" w14:textId="77777777" w:rsidR="003A7205" w:rsidRPr="00892A3C" w:rsidRDefault="003A7205" w:rsidP="003A7205">
      <w:pPr>
        <w:pStyle w:val="definition"/>
        <w:spacing w:before="120"/>
        <w:ind w:left="709"/>
        <w:rPr>
          <w:noProof w:val="0"/>
        </w:rPr>
      </w:pPr>
      <w:r w:rsidRPr="00892A3C">
        <w:rPr>
          <w:b/>
          <w:i/>
          <w:noProof w:val="0"/>
        </w:rPr>
        <w:t xml:space="preserve">RALI FX 14 </w:t>
      </w:r>
      <w:r w:rsidRPr="00892A3C">
        <w:rPr>
          <w:noProof w:val="0"/>
        </w:rPr>
        <w:t xml:space="preserve">means the Radiocommunications Assignment and Licensing Instruction No. FX 14, </w:t>
      </w:r>
      <w:r w:rsidRPr="00892A3C">
        <w:rPr>
          <w:i/>
          <w:noProof w:val="0"/>
        </w:rPr>
        <w:t>Point to Multipoint Fixed Services in Specified Parts of the 3.4 – 3.59 GHz Band</w:t>
      </w:r>
      <w:r w:rsidRPr="00892A3C">
        <w:rPr>
          <w:noProof w:val="0"/>
        </w:rPr>
        <w:t>, published by the ACMA, as existing from time to time.</w:t>
      </w:r>
    </w:p>
    <w:p w14:paraId="7FB4BCDF" w14:textId="77777777" w:rsidR="003A7205" w:rsidRPr="00892A3C" w:rsidRDefault="003A7205" w:rsidP="003A720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FX 14 is available on the ACMA website at </w:t>
      </w:r>
      <w:r w:rsidRPr="00892A3C">
        <w:rPr>
          <w:noProof w:val="0"/>
          <w:sz w:val="20"/>
          <w:szCs w:val="20"/>
          <w:u w:val="single"/>
        </w:rPr>
        <w:t>http://www.acma.gov.au.</w:t>
      </w:r>
    </w:p>
    <w:p w14:paraId="53BEAB00" w14:textId="77777777" w:rsidR="003A7205" w:rsidRPr="00892A3C" w:rsidRDefault="003A7205" w:rsidP="003A7205">
      <w:pPr>
        <w:spacing w:before="120" w:line="260" w:lineRule="exact"/>
        <w:ind w:left="709"/>
        <w:rPr>
          <w:noProof w:val="0"/>
        </w:rPr>
      </w:pPr>
      <w:r w:rsidRPr="00892A3C">
        <w:rPr>
          <w:b/>
          <w:i/>
          <w:noProof w:val="0"/>
        </w:rPr>
        <w:t xml:space="preserve">RALI FX 19 </w:t>
      </w:r>
      <w:r w:rsidRPr="00892A3C">
        <w:rPr>
          <w:noProof w:val="0"/>
        </w:rPr>
        <w:t xml:space="preserve">means the Radiocommunications Assignment and Licensing Instruction No. FX 19, </w:t>
      </w:r>
      <w:r w:rsidRPr="00892A3C">
        <w:rPr>
          <w:bCs/>
          <w:i/>
          <w:noProof w:val="0"/>
        </w:rPr>
        <w:t>Frequency Coordination and Licensing Procedures for Apparatus Licensed Broadband Wireless Access Services in the 1900-1920, 2010-2025 and the 3575-3700 MHz Bands</w:t>
      </w:r>
      <w:r w:rsidRPr="00892A3C">
        <w:rPr>
          <w:noProof w:val="0"/>
        </w:rPr>
        <w:t>, published by the ACMA, as existing from time to time.</w:t>
      </w:r>
    </w:p>
    <w:p w14:paraId="54B2FFBB" w14:textId="77777777" w:rsidR="003A7205" w:rsidRPr="00892A3C" w:rsidRDefault="003A7205" w:rsidP="003A720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FX 19 is available on the ACMA website at </w:t>
      </w:r>
      <w:r w:rsidRPr="00892A3C">
        <w:rPr>
          <w:noProof w:val="0"/>
          <w:sz w:val="20"/>
          <w:szCs w:val="20"/>
          <w:u w:val="single"/>
        </w:rPr>
        <w:t>http://www.acma.gov.au.</w:t>
      </w:r>
    </w:p>
    <w:p w14:paraId="720995E0" w14:textId="77777777" w:rsidR="003A7205" w:rsidRPr="00892A3C" w:rsidRDefault="003A7205" w:rsidP="003A7205">
      <w:pPr>
        <w:spacing w:before="120" w:line="260" w:lineRule="exact"/>
        <w:ind w:left="709"/>
        <w:rPr>
          <w:noProof w:val="0"/>
        </w:rPr>
      </w:pPr>
      <w:r w:rsidRPr="00892A3C">
        <w:rPr>
          <w:b/>
          <w:i/>
          <w:noProof w:val="0"/>
        </w:rPr>
        <w:t xml:space="preserve">RALI MS 39  </w:t>
      </w:r>
      <w:r w:rsidRPr="00892A3C">
        <w:rPr>
          <w:noProof w:val="0"/>
        </w:rPr>
        <w:t xml:space="preserve">means the Radiocommunications Assignment and Licensing Instruction No. MS 39, </w:t>
      </w:r>
      <w:r w:rsidRPr="00892A3C">
        <w:rPr>
          <w:bCs/>
          <w:i/>
          <w:noProof w:val="0"/>
        </w:rPr>
        <w:t>Frequency Coordination and Licensing Procedures for Apparatus Licensed Public Telecommunications Services in the 3400-3425 MHz &amp; 3492.5-3542.5 MHz Bands</w:t>
      </w:r>
      <w:r w:rsidRPr="00892A3C">
        <w:rPr>
          <w:noProof w:val="0"/>
        </w:rPr>
        <w:t>, published by the ACMA, as existing from time to time.</w:t>
      </w:r>
    </w:p>
    <w:p w14:paraId="2691ED3B" w14:textId="77777777" w:rsidR="00994085" w:rsidRPr="00892A3C" w:rsidRDefault="00994085" w:rsidP="0099408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MS 39 is available on the ACMA website at </w:t>
      </w:r>
      <w:r w:rsidRPr="00892A3C">
        <w:rPr>
          <w:noProof w:val="0"/>
          <w:sz w:val="20"/>
          <w:szCs w:val="20"/>
          <w:u w:val="single"/>
        </w:rPr>
        <w:t>http://www.acma.gov.au.</w:t>
      </w:r>
    </w:p>
    <w:p w14:paraId="2691ED3C" w14:textId="1FA92F2D" w:rsidR="007A0D46" w:rsidRPr="00892A3C" w:rsidRDefault="007A0D46" w:rsidP="005E7BB7">
      <w:pPr>
        <w:autoSpaceDE w:val="0"/>
        <w:autoSpaceDN w:val="0"/>
        <w:adjustRightInd w:val="0"/>
        <w:spacing w:before="120"/>
        <w:ind w:left="709"/>
        <w:jc w:val="both"/>
        <w:rPr>
          <w:noProof w:val="0"/>
        </w:rPr>
      </w:pPr>
      <w:r w:rsidRPr="00892A3C">
        <w:rPr>
          <w:b/>
          <w:i/>
          <w:noProof w:val="0"/>
        </w:rPr>
        <w:t xml:space="preserve">Spectrum Plan </w:t>
      </w:r>
      <w:r w:rsidRPr="00892A3C">
        <w:rPr>
          <w:noProof w:val="0"/>
        </w:rPr>
        <w:t xml:space="preserve">means the </w:t>
      </w:r>
      <w:r w:rsidRPr="00892A3C">
        <w:rPr>
          <w:i/>
          <w:noProof w:val="0"/>
        </w:rPr>
        <w:t>Australian Radiofrequency Spectrum Plan</w:t>
      </w:r>
      <w:r w:rsidR="00545469" w:rsidRPr="00892A3C">
        <w:rPr>
          <w:i/>
          <w:noProof w:val="0"/>
        </w:rPr>
        <w:t xml:space="preserve"> 2013</w:t>
      </w:r>
      <w:r w:rsidRPr="00892A3C">
        <w:rPr>
          <w:i/>
          <w:noProof w:val="0"/>
        </w:rPr>
        <w:t xml:space="preserve"> </w:t>
      </w:r>
      <w:r w:rsidRPr="00892A3C">
        <w:rPr>
          <w:noProof w:val="0"/>
        </w:rPr>
        <w:t xml:space="preserve">prepared under subsection 30(1) of the Act, as in force from time to time. </w:t>
      </w:r>
    </w:p>
    <w:p w14:paraId="2691ED3D" w14:textId="77777777" w:rsidR="001C30DC" w:rsidRPr="00892A3C" w:rsidRDefault="00D009D1" w:rsidP="005E7BB7">
      <w:pPr>
        <w:autoSpaceDE w:val="0"/>
        <w:autoSpaceDN w:val="0"/>
        <w:adjustRightInd w:val="0"/>
        <w:spacing w:before="120"/>
        <w:ind w:left="709"/>
        <w:jc w:val="both"/>
        <w:rPr>
          <w:noProof w:val="0"/>
        </w:rPr>
      </w:pPr>
      <w:r w:rsidRPr="00892A3C">
        <w:rPr>
          <w:b/>
          <w:i/>
          <w:noProof w:val="0"/>
        </w:rPr>
        <w:t xml:space="preserve">subsection 145(4) Determination </w:t>
      </w:r>
      <w:r w:rsidR="001C769B" w:rsidRPr="00892A3C">
        <w:rPr>
          <w:noProof w:val="0"/>
        </w:rPr>
        <w:t xml:space="preserve">means the </w:t>
      </w:r>
      <w:r w:rsidR="001C769B" w:rsidRPr="00892A3C">
        <w:rPr>
          <w:i/>
          <w:noProof w:val="0"/>
        </w:rPr>
        <w:t xml:space="preserve">Radiocommunications (Unacceptable Levels of Interference – </w:t>
      </w:r>
      <w:r w:rsidR="004548FD" w:rsidRPr="00892A3C">
        <w:rPr>
          <w:i/>
          <w:noProof w:val="0"/>
        </w:rPr>
        <w:t>3.4</w:t>
      </w:r>
      <w:r w:rsidR="003866D9" w:rsidRPr="00892A3C">
        <w:rPr>
          <w:i/>
          <w:noProof w:val="0"/>
        </w:rPr>
        <w:t xml:space="preserve"> G</w:t>
      </w:r>
      <w:r w:rsidR="001C769B" w:rsidRPr="00892A3C">
        <w:rPr>
          <w:i/>
          <w:noProof w:val="0"/>
        </w:rPr>
        <w:t>Hz Band)</w:t>
      </w:r>
      <w:r w:rsidR="00F65AA7" w:rsidRPr="00892A3C">
        <w:rPr>
          <w:i/>
          <w:noProof w:val="0"/>
        </w:rPr>
        <w:t xml:space="preserve"> Determination </w:t>
      </w:r>
      <w:r w:rsidR="00776B14" w:rsidRPr="00892A3C">
        <w:rPr>
          <w:i/>
          <w:noProof w:val="0"/>
        </w:rPr>
        <w:t>2015</w:t>
      </w:r>
      <w:r w:rsidR="001C769B" w:rsidRPr="00892A3C">
        <w:rPr>
          <w:i/>
          <w:noProof w:val="0"/>
        </w:rPr>
        <w:t>.</w:t>
      </w:r>
    </w:p>
    <w:p w14:paraId="2691ED3E" w14:textId="77777777" w:rsidR="00043AEB" w:rsidRPr="00892A3C" w:rsidRDefault="00043AEB" w:rsidP="00A93E70">
      <w:pPr>
        <w:tabs>
          <w:tab w:val="left" w:pos="1418"/>
        </w:tabs>
        <w:autoSpaceDE w:val="0"/>
        <w:autoSpaceDN w:val="0"/>
        <w:adjustRightInd w:val="0"/>
        <w:spacing w:before="80"/>
        <w:ind w:left="709"/>
        <w:jc w:val="both"/>
        <w:rPr>
          <w:i/>
          <w:noProof w:val="0"/>
          <w:sz w:val="20"/>
          <w:szCs w:val="20"/>
        </w:rPr>
      </w:pPr>
    </w:p>
    <w:p w14:paraId="2691ED3F" w14:textId="77777777" w:rsidR="0098331A" w:rsidRPr="00892A3C" w:rsidRDefault="0098331A" w:rsidP="00A93E70">
      <w:pPr>
        <w:tabs>
          <w:tab w:val="left" w:pos="1418"/>
        </w:tabs>
        <w:autoSpaceDE w:val="0"/>
        <w:autoSpaceDN w:val="0"/>
        <w:adjustRightInd w:val="0"/>
        <w:spacing w:before="80"/>
        <w:ind w:left="709"/>
        <w:jc w:val="both"/>
        <w:rPr>
          <w:noProof w:val="0"/>
          <w:sz w:val="20"/>
          <w:szCs w:val="20"/>
        </w:rPr>
      </w:pPr>
      <w:r w:rsidRPr="00892A3C">
        <w:rPr>
          <w:i/>
          <w:noProof w:val="0"/>
          <w:sz w:val="20"/>
          <w:szCs w:val="20"/>
        </w:rPr>
        <w:t>Note</w:t>
      </w:r>
      <w:r w:rsidRPr="00892A3C">
        <w:rPr>
          <w:i/>
          <w:noProof w:val="0"/>
          <w:sz w:val="20"/>
          <w:szCs w:val="20"/>
        </w:rPr>
        <w:tab/>
      </w:r>
      <w:r w:rsidRPr="00892A3C">
        <w:rPr>
          <w:noProof w:val="0"/>
          <w:sz w:val="20"/>
          <w:szCs w:val="20"/>
        </w:rPr>
        <w:t>A number of terms used in these guidelines are defined in the Act and, unless the contrary intention appears, have the meaning given to them by the Act. These include:</w:t>
      </w:r>
    </w:p>
    <w:p w14:paraId="2691ED40" w14:textId="77777777" w:rsidR="0098331A" w:rsidRPr="00892A3C" w:rsidRDefault="00AA750B" w:rsidP="007A4544">
      <w:pPr>
        <w:numPr>
          <w:ilvl w:val="0"/>
          <w:numId w:val="2"/>
        </w:numPr>
        <w:autoSpaceDE w:val="0"/>
        <w:autoSpaceDN w:val="0"/>
        <w:adjustRightInd w:val="0"/>
        <w:spacing w:before="80"/>
        <w:jc w:val="both"/>
        <w:rPr>
          <w:noProof w:val="0"/>
          <w:sz w:val="20"/>
          <w:szCs w:val="20"/>
        </w:rPr>
      </w:pPr>
      <w:r w:rsidRPr="00892A3C">
        <w:rPr>
          <w:noProof w:val="0"/>
          <w:sz w:val="20"/>
          <w:szCs w:val="20"/>
        </w:rPr>
        <w:t>ACMA</w:t>
      </w:r>
    </w:p>
    <w:p w14:paraId="2691ED41"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apparatus licence</w:t>
      </w:r>
    </w:p>
    <w:p w14:paraId="2691ED42"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class licence</w:t>
      </w:r>
    </w:p>
    <w:p w14:paraId="2691ED43" w14:textId="77777777" w:rsidR="00BA3CF7" w:rsidRPr="00892A3C" w:rsidRDefault="00BA3CF7" w:rsidP="007A4544">
      <w:pPr>
        <w:numPr>
          <w:ilvl w:val="0"/>
          <w:numId w:val="2"/>
        </w:numPr>
        <w:autoSpaceDE w:val="0"/>
        <w:autoSpaceDN w:val="0"/>
        <w:adjustRightInd w:val="0"/>
        <w:spacing w:before="80"/>
        <w:jc w:val="both"/>
        <w:rPr>
          <w:noProof w:val="0"/>
          <w:szCs w:val="20"/>
        </w:rPr>
      </w:pPr>
      <w:r w:rsidRPr="00892A3C">
        <w:rPr>
          <w:noProof w:val="0"/>
          <w:sz w:val="20"/>
          <w:szCs w:val="20"/>
        </w:rPr>
        <w:t>core condition</w:t>
      </w:r>
    </w:p>
    <w:p w14:paraId="2691ED44"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frequency band</w:t>
      </w:r>
    </w:p>
    <w:p w14:paraId="2691ED45"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interference</w:t>
      </w:r>
    </w:p>
    <w:p w14:paraId="2691ED46"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radiocommunications receiver</w:t>
      </w:r>
    </w:p>
    <w:p w14:paraId="2691ED47"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radiocommunications transmitter</w:t>
      </w:r>
    </w:p>
    <w:p w14:paraId="2691ED48" w14:textId="77777777" w:rsidR="0098331A" w:rsidRPr="00892A3C" w:rsidRDefault="00AA750B" w:rsidP="007A4544">
      <w:pPr>
        <w:numPr>
          <w:ilvl w:val="0"/>
          <w:numId w:val="2"/>
        </w:numPr>
        <w:autoSpaceDE w:val="0"/>
        <w:autoSpaceDN w:val="0"/>
        <w:adjustRightInd w:val="0"/>
        <w:spacing w:before="80"/>
        <w:jc w:val="both"/>
        <w:rPr>
          <w:noProof w:val="0"/>
        </w:rPr>
      </w:pPr>
      <w:r w:rsidRPr="00892A3C">
        <w:rPr>
          <w:noProof w:val="0"/>
          <w:sz w:val="20"/>
          <w:szCs w:val="20"/>
        </w:rPr>
        <w:t xml:space="preserve">Register </w:t>
      </w:r>
    </w:p>
    <w:p w14:paraId="2691ED49" w14:textId="77777777" w:rsidR="0098331A" w:rsidRPr="00892A3C" w:rsidRDefault="00AA750B" w:rsidP="007A4544">
      <w:pPr>
        <w:numPr>
          <w:ilvl w:val="0"/>
          <w:numId w:val="2"/>
        </w:numPr>
        <w:autoSpaceDE w:val="0"/>
        <w:autoSpaceDN w:val="0"/>
        <w:adjustRightInd w:val="0"/>
        <w:spacing w:before="80"/>
        <w:jc w:val="both"/>
        <w:rPr>
          <w:noProof w:val="0"/>
          <w:sz w:val="20"/>
          <w:szCs w:val="20"/>
        </w:rPr>
      </w:pPr>
      <w:r w:rsidRPr="00892A3C">
        <w:rPr>
          <w:noProof w:val="0"/>
          <w:sz w:val="20"/>
          <w:szCs w:val="20"/>
        </w:rPr>
        <w:t>spectrum licence</w:t>
      </w:r>
      <w:r w:rsidR="009E387F" w:rsidRPr="00892A3C">
        <w:rPr>
          <w:noProof w:val="0"/>
          <w:sz w:val="20"/>
          <w:szCs w:val="20"/>
        </w:rPr>
        <w:t>.</w:t>
      </w:r>
    </w:p>
    <w:p w14:paraId="2691ED4A" w14:textId="77777777" w:rsidR="00726378" w:rsidRPr="00892A3C" w:rsidRDefault="00726378">
      <w:pPr>
        <w:autoSpaceDE w:val="0"/>
        <w:autoSpaceDN w:val="0"/>
        <w:adjustRightInd w:val="0"/>
        <w:spacing w:before="80"/>
        <w:ind w:left="1353"/>
        <w:jc w:val="both"/>
        <w:rPr>
          <w:noProof w:val="0"/>
          <w:sz w:val="20"/>
          <w:szCs w:val="20"/>
        </w:rPr>
      </w:pPr>
    </w:p>
    <w:p w14:paraId="2691ED4B" w14:textId="77777777" w:rsidR="00DA2B0C" w:rsidRPr="00892A3C" w:rsidRDefault="001C769B" w:rsidP="005E7BB7">
      <w:pPr>
        <w:autoSpaceDE w:val="0"/>
        <w:autoSpaceDN w:val="0"/>
        <w:adjustRightInd w:val="0"/>
        <w:spacing w:before="80" w:after="120"/>
        <w:ind w:left="709" w:hanging="567"/>
        <w:jc w:val="both"/>
        <w:rPr>
          <w:noProof w:val="0"/>
        </w:rPr>
      </w:pPr>
      <w:r w:rsidRPr="00892A3C">
        <w:rPr>
          <w:noProof w:val="0"/>
        </w:rPr>
        <w:t>(2)</w:t>
      </w:r>
      <w:r w:rsidRPr="00892A3C">
        <w:rPr>
          <w:noProof w:val="0"/>
        </w:rPr>
        <w:tab/>
      </w:r>
      <w:r w:rsidR="00AB290B" w:rsidRPr="00892A3C">
        <w:rPr>
          <w:noProof w:val="0"/>
        </w:rPr>
        <w:t xml:space="preserve">Unless the contrary intention appears, </w:t>
      </w:r>
      <w:r w:rsidRPr="00892A3C">
        <w:rPr>
          <w:noProof w:val="0"/>
        </w:rPr>
        <w:t xml:space="preserve">terms used in these </w:t>
      </w:r>
      <w:r w:rsidR="003F2594" w:rsidRPr="00892A3C">
        <w:rPr>
          <w:noProof w:val="0"/>
        </w:rPr>
        <w:t>g</w:t>
      </w:r>
      <w:r w:rsidR="00F0517E" w:rsidRPr="00892A3C">
        <w:rPr>
          <w:noProof w:val="0"/>
        </w:rPr>
        <w:t>uidelines</w:t>
      </w:r>
      <w:r w:rsidR="00D46DD0" w:rsidRPr="00892A3C">
        <w:rPr>
          <w:noProof w:val="0"/>
        </w:rPr>
        <w:t xml:space="preserve"> </w:t>
      </w:r>
      <w:r w:rsidRPr="00892A3C">
        <w:rPr>
          <w:noProof w:val="0"/>
        </w:rPr>
        <w:t xml:space="preserve">that are defined in the </w:t>
      </w:r>
      <w:r w:rsidR="00D009D1" w:rsidRPr="00892A3C">
        <w:rPr>
          <w:noProof w:val="0"/>
        </w:rPr>
        <w:t>subsection 145(4) Determination</w:t>
      </w:r>
      <w:r w:rsidR="000968D8" w:rsidRPr="00892A3C">
        <w:rPr>
          <w:noProof w:val="0"/>
        </w:rPr>
        <w:t xml:space="preserve"> </w:t>
      </w:r>
      <w:r w:rsidR="000D639F" w:rsidRPr="00892A3C">
        <w:rPr>
          <w:noProof w:val="0"/>
        </w:rPr>
        <w:t>have</w:t>
      </w:r>
      <w:r w:rsidRPr="00892A3C">
        <w:rPr>
          <w:noProof w:val="0"/>
        </w:rPr>
        <w:t xml:space="preserve"> the same meaning as in that </w:t>
      </w:r>
      <w:r w:rsidR="00AB290B" w:rsidRPr="00892A3C">
        <w:rPr>
          <w:noProof w:val="0"/>
        </w:rPr>
        <w:t>d</w:t>
      </w:r>
      <w:r w:rsidR="00E6559A" w:rsidRPr="00892A3C">
        <w:rPr>
          <w:noProof w:val="0"/>
        </w:rPr>
        <w:t>etermination</w:t>
      </w:r>
      <w:r w:rsidR="00AB290B" w:rsidRPr="00892A3C">
        <w:rPr>
          <w:noProof w:val="0"/>
        </w:rPr>
        <w:t>.</w:t>
      </w:r>
    </w:p>
    <w:p w14:paraId="2691ED4C" w14:textId="77777777" w:rsidR="00631E68" w:rsidRPr="00892A3C" w:rsidRDefault="00631E68" w:rsidP="00A93E70">
      <w:pPr>
        <w:tabs>
          <w:tab w:val="left" w:pos="1418"/>
        </w:tabs>
        <w:autoSpaceDE w:val="0"/>
        <w:autoSpaceDN w:val="0"/>
        <w:adjustRightInd w:val="0"/>
        <w:spacing w:before="80"/>
        <w:ind w:left="709"/>
        <w:jc w:val="both"/>
        <w:rPr>
          <w:noProof w:val="0"/>
          <w:sz w:val="20"/>
          <w:szCs w:val="20"/>
        </w:rPr>
      </w:pPr>
      <w:r w:rsidRPr="00892A3C">
        <w:rPr>
          <w:i/>
          <w:noProof w:val="0"/>
          <w:sz w:val="20"/>
          <w:szCs w:val="20"/>
        </w:rPr>
        <w:t>Note</w:t>
      </w:r>
      <w:r w:rsidRPr="00892A3C">
        <w:rPr>
          <w:i/>
          <w:noProof w:val="0"/>
          <w:sz w:val="20"/>
          <w:szCs w:val="20"/>
        </w:rPr>
        <w:tab/>
      </w:r>
      <w:r w:rsidR="00B44479" w:rsidRPr="00892A3C">
        <w:rPr>
          <w:noProof w:val="0"/>
          <w:sz w:val="20"/>
          <w:szCs w:val="20"/>
        </w:rPr>
        <w:t xml:space="preserve">The following terms that are used in these </w:t>
      </w:r>
      <w:r w:rsidR="00452FED" w:rsidRPr="00892A3C">
        <w:rPr>
          <w:noProof w:val="0"/>
          <w:sz w:val="20"/>
          <w:szCs w:val="20"/>
        </w:rPr>
        <w:t>g</w:t>
      </w:r>
      <w:r w:rsidR="00B44479" w:rsidRPr="00892A3C">
        <w:rPr>
          <w:noProof w:val="0"/>
          <w:sz w:val="20"/>
          <w:szCs w:val="20"/>
        </w:rPr>
        <w:t xml:space="preserve">uidelines are defined in the </w:t>
      </w:r>
      <w:r w:rsidR="00D009D1" w:rsidRPr="00892A3C">
        <w:rPr>
          <w:noProof w:val="0"/>
          <w:sz w:val="20"/>
          <w:szCs w:val="20"/>
        </w:rPr>
        <w:t>subsection 145(4) Determination</w:t>
      </w:r>
      <w:r w:rsidR="00B44479" w:rsidRPr="00892A3C">
        <w:rPr>
          <w:noProof w:val="0"/>
          <w:sz w:val="20"/>
          <w:szCs w:val="20"/>
        </w:rPr>
        <w:t>:</w:t>
      </w:r>
    </w:p>
    <w:p w14:paraId="2691ED4D" w14:textId="77777777" w:rsidR="00631E68" w:rsidRPr="00892A3C"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892A3C">
        <w:rPr>
          <w:noProof w:val="0"/>
          <w:sz w:val="20"/>
          <w:szCs w:val="20"/>
        </w:rPr>
        <w:t xml:space="preserve">fixed transmitter </w:t>
      </w:r>
    </w:p>
    <w:p w14:paraId="2691ED4E" w14:textId="77777777" w:rsidR="00631E68" w:rsidRPr="00892A3C"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892A3C">
        <w:rPr>
          <w:noProof w:val="0"/>
          <w:sz w:val="20"/>
          <w:szCs w:val="20"/>
        </w:rPr>
        <w:t>Radio Regulations.</w:t>
      </w:r>
    </w:p>
    <w:p w14:paraId="2691ED4F" w14:textId="7D220907" w:rsidR="00F0517E" w:rsidRPr="00892A3C" w:rsidRDefault="00F0517E" w:rsidP="005E7BB7">
      <w:pPr>
        <w:autoSpaceDE w:val="0"/>
        <w:autoSpaceDN w:val="0"/>
        <w:adjustRightInd w:val="0"/>
        <w:spacing w:before="80"/>
        <w:ind w:left="709" w:hanging="567"/>
        <w:jc w:val="both"/>
        <w:rPr>
          <w:noProof w:val="0"/>
        </w:rPr>
      </w:pPr>
      <w:r w:rsidRPr="00892A3C">
        <w:rPr>
          <w:noProof w:val="0"/>
        </w:rPr>
        <w:t>(3)</w:t>
      </w:r>
      <w:r w:rsidRPr="00892A3C">
        <w:rPr>
          <w:noProof w:val="0"/>
        </w:rPr>
        <w:tab/>
        <w:t xml:space="preserve">Unless the contrary intention appears, terms used in these </w:t>
      </w:r>
      <w:r w:rsidR="004615CE" w:rsidRPr="00892A3C">
        <w:rPr>
          <w:noProof w:val="0"/>
        </w:rPr>
        <w:t>g</w:t>
      </w:r>
      <w:r w:rsidRPr="00892A3C">
        <w:rPr>
          <w:noProof w:val="0"/>
        </w:rPr>
        <w:t xml:space="preserve">uidelines that are defined in the </w:t>
      </w:r>
      <w:r w:rsidRPr="00892A3C">
        <w:rPr>
          <w:i/>
          <w:noProof w:val="0"/>
        </w:rPr>
        <w:t>Radiocommunications (Interpretation) Determination 20</w:t>
      </w:r>
      <w:r w:rsidR="004753E6" w:rsidRPr="00892A3C">
        <w:rPr>
          <w:i/>
          <w:noProof w:val="0"/>
        </w:rPr>
        <w:t>1</w:t>
      </w:r>
      <w:r w:rsidR="00545469" w:rsidRPr="00892A3C">
        <w:rPr>
          <w:i/>
          <w:noProof w:val="0"/>
        </w:rPr>
        <w:t>5</w:t>
      </w:r>
      <w:r w:rsidRPr="00892A3C">
        <w:rPr>
          <w:i/>
          <w:noProof w:val="0"/>
        </w:rPr>
        <w:t xml:space="preserve"> </w:t>
      </w:r>
      <w:r w:rsidRPr="00892A3C">
        <w:rPr>
          <w:noProof w:val="0"/>
        </w:rPr>
        <w:t xml:space="preserve">have the </w:t>
      </w:r>
      <w:r w:rsidR="003770E8" w:rsidRPr="00892A3C">
        <w:rPr>
          <w:noProof w:val="0"/>
        </w:rPr>
        <w:t xml:space="preserve">same </w:t>
      </w:r>
      <w:r w:rsidRPr="00892A3C">
        <w:rPr>
          <w:noProof w:val="0"/>
        </w:rPr>
        <w:t>meaning</w:t>
      </w:r>
      <w:r w:rsidR="00316AF1" w:rsidRPr="00892A3C">
        <w:rPr>
          <w:noProof w:val="0"/>
        </w:rPr>
        <w:t xml:space="preserve"> as in</w:t>
      </w:r>
      <w:r w:rsidRPr="00892A3C">
        <w:rPr>
          <w:noProof w:val="0"/>
        </w:rPr>
        <w:t xml:space="preserve"> that </w:t>
      </w:r>
      <w:r w:rsidR="00BC5B1A" w:rsidRPr="00892A3C">
        <w:rPr>
          <w:noProof w:val="0"/>
        </w:rPr>
        <w:t>d</w:t>
      </w:r>
      <w:r w:rsidRPr="00892A3C">
        <w:rPr>
          <w:noProof w:val="0"/>
        </w:rPr>
        <w:t xml:space="preserve">etermination. </w:t>
      </w:r>
    </w:p>
    <w:p w14:paraId="2691ED50" w14:textId="77777777" w:rsidR="00024D63" w:rsidRPr="00892A3C" w:rsidRDefault="002F5EBA" w:rsidP="005E7BB7">
      <w:pPr>
        <w:pStyle w:val="StyleHPPartHeadingJustifiedLeft0cmHanging25cm"/>
        <w:rPr>
          <w:rStyle w:val="CharPartText"/>
          <w:noProof w:val="0"/>
        </w:rPr>
      </w:pPr>
      <w:r w:rsidRPr="00892A3C">
        <w:rPr>
          <w:i/>
          <w:noProof w:val="0"/>
          <w:sz w:val="20"/>
        </w:rPr>
        <w:br w:type="page"/>
      </w:r>
      <w:bookmarkStart w:id="30" w:name="_Toc107291211"/>
      <w:r w:rsidR="00404FF6" w:rsidRPr="00892A3C">
        <w:rPr>
          <w:rStyle w:val="CharPartNo"/>
          <w:noProof w:val="0"/>
        </w:rPr>
        <w:lastRenderedPageBreak/>
        <w:t>Part</w:t>
      </w:r>
      <w:r w:rsidR="00310979" w:rsidRPr="00892A3C">
        <w:rPr>
          <w:rStyle w:val="CharPartNo"/>
          <w:noProof w:val="0"/>
          <w:szCs w:val="32"/>
        </w:rPr>
        <w:t xml:space="preserve"> </w:t>
      </w:r>
      <w:r w:rsidR="00574D0B" w:rsidRPr="00892A3C">
        <w:rPr>
          <w:rStyle w:val="CharPartNo"/>
          <w:noProof w:val="0"/>
          <w:szCs w:val="32"/>
        </w:rPr>
        <w:t>2</w:t>
      </w:r>
      <w:r w:rsidR="00310979" w:rsidRPr="00892A3C">
        <w:rPr>
          <w:rStyle w:val="CharPartNo"/>
          <w:noProof w:val="0"/>
          <w:szCs w:val="32"/>
        </w:rPr>
        <w:tab/>
      </w:r>
      <w:r w:rsidR="002661A5" w:rsidRPr="00892A3C">
        <w:rPr>
          <w:rStyle w:val="CharPartText"/>
          <w:noProof w:val="0"/>
        </w:rPr>
        <w:t>Background</w:t>
      </w:r>
      <w:r w:rsidR="002661A5" w:rsidRPr="00892A3C">
        <w:rPr>
          <w:rStyle w:val="CharPartText"/>
          <w:noProof w:val="0"/>
        </w:rPr>
        <w:tab/>
      </w:r>
    </w:p>
    <w:p w14:paraId="2691ED51" w14:textId="77777777" w:rsidR="00574D0B" w:rsidRPr="00D55BC1" w:rsidRDefault="00574D0B" w:rsidP="00657546">
      <w:pPr>
        <w:spacing w:before="120"/>
        <w:jc w:val="both"/>
        <w:rPr>
          <w:noProof w:val="0"/>
        </w:rPr>
      </w:pPr>
    </w:p>
    <w:p w14:paraId="2691ED52" w14:textId="77777777" w:rsidR="00C32E84" w:rsidRPr="00D55BC1" w:rsidRDefault="0041587C" w:rsidP="009224AE">
      <w:pPr>
        <w:pStyle w:val="ListParagraph"/>
        <w:numPr>
          <w:ilvl w:val="1"/>
          <w:numId w:val="10"/>
        </w:numPr>
        <w:spacing w:before="120"/>
        <w:ind w:left="993" w:hanging="993"/>
        <w:jc w:val="both"/>
      </w:pPr>
      <w:r w:rsidRPr="00D55BC1">
        <w:t>T</w:t>
      </w:r>
      <w:r w:rsidR="00EB6D2A" w:rsidRPr="00D55BC1">
        <w:t xml:space="preserve">he </w:t>
      </w:r>
      <w:r w:rsidR="004548FD" w:rsidRPr="00D55BC1">
        <w:t>3.4</w:t>
      </w:r>
      <w:r w:rsidR="003866D9" w:rsidRPr="00D55BC1">
        <w:t xml:space="preserve"> G</w:t>
      </w:r>
      <w:r w:rsidR="00EB6D2A" w:rsidRPr="00D55BC1">
        <w:t>Hz</w:t>
      </w:r>
      <w:r w:rsidR="007C7712" w:rsidRPr="00D55BC1">
        <w:t xml:space="preserve"> band has been </w:t>
      </w:r>
      <w:r w:rsidR="007C4174" w:rsidRPr="00D55BC1">
        <w:t xml:space="preserve">designated </w:t>
      </w:r>
      <w:r w:rsidR="007C7712" w:rsidRPr="00D55BC1">
        <w:t xml:space="preserve">for spectrum licensing </w:t>
      </w:r>
      <w:r w:rsidR="003866D9" w:rsidRPr="00D55BC1">
        <w:t>Australia-wide</w:t>
      </w:r>
      <w:r w:rsidR="007C7712" w:rsidRPr="00D55BC1">
        <w:t>.</w:t>
      </w:r>
      <w:r w:rsidR="007C4174" w:rsidRPr="00D55BC1">
        <w:t xml:space="preserve"> </w:t>
      </w:r>
      <w:r w:rsidR="00D27477" w:rsidRPr="00D55BC1">
        <w:t>Radiocommunications r</w:t>
      </w:r>
      <w:r w:rsidR="007C7712" w:rsidRPr="00D55BC1">
        <w:t xml:space="preserve">eceivers of apparatus licensed and class licensed services </w:t>
      </w:r>
      <w:r w:rsidR="005218EE" w:rsidRPr="00D55BC1">
        <w:t xml:space="preserve">may </w:t>
      </w:r>
      <w:r w:rsidR="007C7712" w:rsidRPr="00D55BC1">
        <w:t>operate in and adjacent to th</w:t>
      </w:r>
      <w:r w:rsidR="00060035" w:rsidRPr="00D55BC1">
        <w:t>is</w:t>
      </w:r>
      <w:r w:rsidR="007C7712" w:rsidRPr="00D55BC1">
        <w:t xml:space="preserve"> frequency band.  These receivers may suffer interference from unwanted emissions and blocking caused by a </w:t>
      </w:r>
      <w:r w:rsidR="00D27477" w:rsidRPr="00D55BC1">
        <w:t xml:space="preserve">radiocommunications </w:t>
      </w:r>
      <w:r w:rsidR="007C7712" w:rsidRPr="00D55BC1">
        <w:t>transmitter</w:t>
      </w:r>
      <w:r w:rsidR="00D46DD0" w:rsidRPr="00D55BC1">
        <w:t xml:space="preserve"> operating under a spectrum licence</w:t>
      </w:r>
      <w:r w:rsidR="000B5217" w:rsidRPr="00D55BC1">
        <w:t xml:space="preserve"> in the </w:t>
      </w:r>
      <w:r w:rsidR="004548FD" w:rsidRPr="00D55BC1">
        <w:t>3.4</w:t>
      </w:r>
      <w:r w:rsidR="00D02FFD" w:rsidRPr="00D55BC1">
        <w:t xml:space="preserve"> G</w:t>
      </w:r>
      <w:r w:rsidR="000B5217" w:rsidRPr="00D55BC1">
        <w:t>Hz band</w:t>
      </w:r>
      <w:r w:rsidR="007C7712" w:rsidRPr="00D55BC1">
        <w:t xml:space="preserve">. </w:t>
      </w:r>
    </w:p>
    <w:p w14:paraId="2691ED53" w14:textId="77777777" w:rsidR="00C32E84" w:rsidRPr="00892A3C" w:rsidRDefault="00C32E84" w:rsidP="009224AE">
      <w:pPr>
        <w:ind w:left="993" w:hanging="993"/>
        <w:jc w:val="both"/>
        <w:rPr>
          <w:noProof w:val="0"/>
        </w:rPr>
      </w:pPr>
    </w:p>
    <w:p w14:paraId="2691ED54" w14:textId="77777777" w:rsidR="00C32E84" w:rsidRPr="00D55BC1" w:rsidRDefault="007C7712" w:rsidP="009224AE">
      <w:pPr>
        <w:pStyle w:val="ListParagraph"/>
        <w:numPr>
          <w:ilvl w:val="1"/>
          <w:numId w:val="10"/>
        </w:numPr>
        <w:ind w:left="993" w:hanging="993"/>
        <w:jc w:val="both"/>
      </w:pPr>
      <w:r w:rsidRPr="00D55BC1">
        <w:t xml:space="preserve">Unwanted emissions are by-products of a </w:t>
      </w:r>
      <w:r w:rsidR="00D27477" w:rsidRPr="00D55BC1">
        <w:t xml:space="preserve">radiocommunications </w:t>
      </w:r>
      <w:r w:rsidRPr="00D55BC1">
        <w:t xml:space="preserve">transmitter’s emissions and include broadband noise, harmonics, intermodulation products, transient signals and other spurious signals.  Blocking occurs when a high level off-tune signal overloads a </w:t>
      </w:r>
      <w:r w:rsidR="00D27477" w:rsidRPr="00D55BC1">
        <w:t xml:space="preserve">radiocommunications </w:t>
      </w:r>
      <w:r w:rsidRPr="00D55BC1">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Pr="00892A3C" w:rsidRDefault="00C32E84" w:rsidP="009224AE">
      <w:pPr>
        <w:ind w:left="993" w:hanging="993"/>
        <w:jc w:val="both"/>
        <w:rPr>
          <w:noProof w:val="0"/>
        </w:rPr>
      </w:pPr>
    </w:p>
    <w:p w14:paraId="2691ED56" w14:textId="77777777" w:rsidR="00C32E84" w:rsidRPr="00D55BC1" w:rsidRDefault="007C7712" w:rsidP="009224AE">
      <w:pPr>
        <w:pStyle w:val="ListParagraph"/>
        <w:numPr>
          <w:ilvl w:val="1"/>
          <w:numId w:val="10"/>
        </w:numPr>
        <w:ind w:left="993" w:hanging="993"/>
        <w:jc w:val="both"/>
      </w:pPr>
      <w:r w:rsidRPr="00D55BC1">
        <w:t xml:space="preserve">These </w:t>
      </w:r>
      <w:r w:rsidR="004615CE" w:rsidRPr="00D55BC1">
        <w:t>g</w:t>
      </w:r>
      <w:r w:rsidR="00516175" w:rsidRPr="00D55BC1">
        <w:t>uidelines</w:t>
      </w:r>
      <w:r w:rsidRPr="00D55BC1">
        <w:t xml:space="preserve"> have been made for the management of these types of interference to licensed</w:t>
      </w:r>
      <w:r w:rsidR="00043C0D" w:rsidRPr="00D55BC1">
        <w:t xml:space="preserve"> radiocommunications </w:t>
      </w:r>
      <w:r w:rsidRPr="00D55BC1">
        <w:t>receivers operating in the following circumstances:</w:t>
      </w:r>
    </w:p>
    <w:p w14:paraId="2691ED57" w14:textId="77777777" w:rsidR="00177158" w:rsidRPr="00892A3C" w:rsidRDefault="00177158" w:rsidP="00657546">
      <w:pPr>
        <w:jc w:val="both"/>
        <w:rPr>
          <w:noProof w:val="0"/>
        </w:rPr>
      </w:pPr>
    </w:p>
    <w:p w14:paraId="2691ED58" w14:textId="7C10894A" w:rsidR="00C32E84" w:rsidRPr="00892A3C" w:rsidRDefault="007C7712" w:rsidP="009224AE">
      <w:pPr>
        <w:numPr>
          <w:ilvl w:val="0"/>
          <w:numId w:val="1"/>
        </w:numPr>
        <w:tabs>
          <w:tab w:val="num" w:pos="1701"/>
        </w:tabs>
        <w:ind w:left="1560" w:hanging="567"/>
        <w:jc w:val="both"/>
        <w:rPr>
          <w:noProof w:val="0"/>
        </w:rPr>
      </w:pPr>
      <w:r w:rsidRPr="00892A3C">
        <w:rPr>
          <w:noProof w:val="0"/>
        </w:rPr>
        <w:t xml:space="preserve">Point-to-point fixed services operating </w:t>
      </w:r>
      <w:r w:rsidR="00AC419F" w:rsidRPr="00892A3C">
        <w:rPr>
          <w:noProof w:val="0"/>
        </w:rPr>
        <w:t xml:space="preserve">in </w:t>
      </w:r>
      <w:ins w:id="31" w:author="Author">
        <w:r w:rsidR="00D16C81" w:rsidRPr="00892A3C">
          <w:rPr>
            <w:noProof w:val="0"/>
          </w:rPr>
          <w:t xml:space="preserve">and </w:t>
        </w:r>
      </w:ins>
      <w:del w:id="32" w:author="Author">
        <w:r w:rsidR="003334C5" w:rsidRPr="00892A3C" w:rsidDel="00D16C81">
          <w:rPr>
            <w:noProof w:val="0"/>
          </w:rPr>
          <w:delText xml:space="preserve">frequency </w:delText>
        </w:r>
        <w:r w:rsidR="00936D46" w:rsidRPr="00892A3C" w:rsidDel="00D16C81">
          <w:rPr>
            <w:noProof w:val="0"/>
          </w:rPr>
          <w:delText xml:space="preserve">bands </w:delText>
        </w:r>
      </w:del>
      <w:r w:rsidR="00936D46" w:rsidRPr="00892A3C">
        <w:rPr>
          <w:noProof w:val="0"/>
        </w:rPr>
        <w:t>adjacent to</w:t>
      </w:r>
      <w:r w:rsidR="0041246F" w:rsidRPr="00892A3C">
        <w:rPr>
          <w:noProof w:val="0"/>
        </w:rPr>
        <w:t xml:space="preserve"> the </w:t>
      </w:r>
      <w:r w:rsidR="004548FD" w:rsidRPr="00892A3C">
        <w:rPr>
          <w:noProof w:val="0"/>
        </w:rPr>
        <w:t>3.4</w:t>
      </w:r>
      <w:r w:rsidR="0041246F" w:rsidRPr="00892A3C">
        <w:rPr>
          <w:noProof w:val="0"/>
        </w:rPr>
        <w:t xml:space="preserve"> GHz band</w:t>
      </w:r>
      <w:r w:rsidR="00040717" w:rsidRPr="00892A3C">
        <w:rPr>
          <w:noProof w:val="0"/>
        </w:rPr>
        <w:t xml:space="preserve"> </w:t>
      </w:r>
      <w:r w:rsidR="003538BB" w:rsidRPr="00892A3C">
        <w:rPr>
          <w:noProof w:val="0"/>
        </w:rPr>
        <w:t>(</w:t>
      </w:r>
      <w:r w:rsidR="002661A5" w:rsidRPr="00892A3C">
        <w:rPr>
          <w:noProof w:val="0"/>
        </w:rPr>
        <w:t xml:space="preserve">Part </w:t>
      </w:r>
      <w:r w:rsidR="00657546" w:rsidRPr="00892A3C">
        <w:rPr>
          <w:noProof w:val="0"/>
        </w:rPr>
        <w:t>3</w:t>
      </w:r>
      <w:r w:rsidR="003538BB" w:rsidRPr="00892A3C">
        <w:rPr>
          <w:noProof w:val="0"/>
        </w:rPr>
        <w:t xml:space="preserve"> of these </w:t>
      </w:r>
      <w:r w:rsidR="003F2594" w:rsidRPr="00892A3C">
        <w:rPr>
          <w:noProof w:val="0"/>
        </w:rPr>
        <w:t>g</w:t>
      </w:r>
      <w:r w:rsidR="00516175" w:rsidRPr="00892A3C">
        <w:rPr>
          <w:noProof w:val="0"/>
        </w:rPr>
        <w:t>uidelines</w:t>
      </w:r>
      <w:r w:rsidR="003538BB" w:rsidRPr="00892A3C">
        <w:rPr>
          <w:noProof w:val="0"/>
        </w:rPr>
        <w:t>)</w:t>
      </w:r>
      <w:r w:rsidRPr="00892A3C">
        <w:rPr>
          <w:noProof w:val="0"/>
        </w:rPr>
        <w:t>;</w:t>
      </w:r>
    </w:p>
    <w:p w14:paraId="2691ED59" w14:textId="3D1BC057" w:rsidR="00936D46" w:rsidRPr="00892A3C" w:rsidRDefault="007A4C53" w:rsidP="009224AE">
      <w:pPr>
        <w:numPr>
          <w:ilvl w:val="0"/>
          <w:numId w:val="1"/>
        </w:numPr>
        <w:tabs>
          <w:tab w:val="num" w:pos="1701"/>
        </w:tabs>
        <w:ind w:left="1560" w:hanging="567"/>
        <w:jc w:val="both"/>
        <w:rPr>
          <w:noProof w:val="0"/>
        </w:rPr>
      </w:pPr>
      <w:r w:rsidRPr="00892A3C">
        <w:rPr>
          <w:noProof w:val="0"/>
        </w:rPr>
        <w:t>Fixed s</w:t>
      </w:r>
      <w:r w:rsidR="00936D46" w:rsidRPr="00892A3C">
        <w:rPr>
          <w:noProof w:val="0"/>
        </w:rPr>
        <w:t xml:space="preserve">atellite </w:t>
      </w:r>
      <w:r w:rsidRPr="00892A3C">
        <w:rPr>
          <w:noProof w:val="0"/>
        </w:rPr>
        <w:t>s</w:t>
      </w:r>
      <w:r w:rsidR="00936D46" w:rsidRPr="00892A3C">
        <w:rPr>
          <w:noProof w:val="0"/>
        </w:rPr>
        <w:t xml:space="preserve">ervice (FSS) Earth </w:t>
      </w:r>
      <w:r w:rsidR="00816E99" w:rsidRPr="00892A3C">
        <w:rPr>
          <w:noProof w:val="0"/>
        </w:rPr>
        <w:t xml:space="preserve">receive </w:t>
      </w:r>
      <w:r w:rsidR="00F10EEC" w:rsidRPr="00892A3C">
        <w:rPr>
          <w:noProof w:val="0"/>
        </w:rPr>
        <w:t>s</w:t>
      </w:r>
      <w:r w:rsidR="00936D46" w:rsidRPr="00892A3C">
        <w:rPr>
          <w:noProof w:val="0"/>
        </w:rPr>
        <w:t>tation</w:t>
      </w:r>
      <w:r w:rsidR="00F61A82" w:rsidRPr="00892A3C">
        <w:rPr>
          <w:noProof w:val="0"/>
        </w:rPr>
        <w:t>s</w:t>
      </w:r>
      <w:r w:rsidR="00816E99" w:rsidRPr="00892A3C">
        <w:rPr>
          <w:noProof w:val="0"/>
        </w:rPr>
        <w:t xml:space="preserve"> </w:t>
      </w:r>
      <w:r w:rsidR="00936D46" w:rsidRPr="00892A3C">
        <w:rPr>
          <w:noProof w:val="0"/>
        </w:rPr>
        <w:t xml:space="preserve">operating in the 3400-4200 MHz band (Part </w:t>
      </w:r>
      <w:r w:rsidR="00657546" w:rsidRPr="00892A3C">
        <w:rPr>
          <w:noProof w:val="0"/>
        </w:rPr>
        <w:t>4</w:t>
      </w:r>
      <w:r w:rsidR="00936D46" w:rsidRPr="00892A3C">
        <w:rPr>
          <w:noProof w:val="0"/>
        </w:rPr>
        <w:t xml:space="preserve"> of these guidelines);</w:t>
      </w:r>
    </w:p>
    <w:p w14:paraId="2691ED5A" w14:textId="77777777" w:rsidR="00C32E84" w:rsidRPr="00892A3C" w:rsidRDefault="00936D46" w:rsidP="009224AE">
      <w:pPr>
        <w:numPr>
          <w:ilvl w:val="0"/>
          <w:numId w:val="1"/>
        </w:numPr>
        <w:tabs>
          <w:tab w:val="num" w:pos="1701"/>
        </w:tabs>
        <w:ind w:left="1560" w:hanging="567"/>
        <w:jc w:val="both"/>
        <w:rPr>
          <w:noProof w:val="0"/>
        </w:rPr>
      </w:pPr>
      <w:r w:rsidRPr="00892A3C">
        <w:rPr>
          <w:noProof w:val="0"/>
        </w:rPr>
        <w:t>Broa</w:t>
      </w:r>
      <w:r w:rsidR="007A4C53" w:rsidRPr="00892A3C">
        <w:rPr>
          <w:noProof w:val="0"/>
        </w:rPr>
        <w:t>dband w</w:t>
      </w:r>
      <w:r w:rsidRPr="00892A3C">
        <w:rPr>
          <w:noProof w:val="0"/>
        </w:rPr>
        <w:t xml:space="preserve">ireless </w:t>
      </w:r>
      <w:r w:rsidR="007A4C53" w:rsidRPr="00892A3C">
        <w:rPr>
          <w:noProof w:val="0"/>
        </w:rPr>
        <w:t>a</w:t>
      </w:r>
      <w:r w:rsidRPr="00892A3C">
        <w:rPr>
          <w:noProof w:val="0"/>
        </w:rPr>
        <w:t xml:space="preserve">ccess </w:t>
      </w:r>
      <w:r w:rsidR="007A4C53" w:rsidRPr="00892A3C">
        <w:rPr>
          <w:noProof w:val="0"/>
        </w:rPr>
        <w:t>(BWA) s</w:t>
      </w:r>
      <w:r w:rsidRPr="00892A3C">
        <w:rPr>
          <w:noProof w:val="0"/>
        </w:rPr>
        <w:t xml:space="preserve">ervices </w:t>
      </w:r>
      <w:r w:rsidR="007C7712" w:rsidRPr="00892A3C">
        <w:rPr>
          <w:noProof w:val="0"/>
        </w:rPr>
        <w:t xml:space="preserve">operating in </w:t>
      </w:r>
      <w:r w:rsidRPr="00892A3C">
        <w:rPr>
          <w:noProof w:val="0"/>
        </w:rPr>
        <w:t>the 3400-3700 MHz band</w:t>
      </w:r>
      <w:r w:rsidR="003538BB" w:rsidRPr="00892A3C">
        <w:rPr>
          <w:noProof w:val="0"/>
        </w:rPr>
        <w:t xml:space="preserve"> (</w:t>
      </w:r>
      <w:r w:rsidR="002661A5" w:rsidRPr="00892A3C">
        <w:rPr>
          <w:noProof w:val="0"/>
        </w:rPr>
        <w:t xml:space="preserve">Part </w:t>
      </w:r>
      <w:r w:rsidR="00657546" w:rsidRPr="00892A3C">
        <w:rPr>
          <w:noProof w:val="0"/>
        </w:rPr>
        <w:t>5</w:t>
      </w:r>
      <w:r w:rsidR="00040717" w:rsidRPr="00892A3C">
        <w:rPr>
          <w:noProof w:val="0"/>
        </w:rPr>
        <w:t xml:space="preserve"> </w:t>
      </w:r>
      <w:r w:rsidR="003538BB" w:rsidRPr="00892A3C">
        <w:rPr>
          <w:noProof w:val="0"/>
        </w:rPr>
        <w:t xml:space="preserve">of these </w:t>
      </w:r>
      <w:r w:rsidR="003F2594" w:rsidRPr="00892A3C">
        <w:rPr>
          <w:noProof w:val="0"/>
        </w:rPr>
        <w:t>g</w:t>
      </w:r>
      <w:r w:rsidR="00516175" w:rsidRPr="00892A3C">
        <w:rPr>
          <w:noProof w:val="0"/>
        </w:rPr>
        <w:t>uidelines</w:t>
      </w:r>
      <w:r w:rsidR="0092478B" w:rsidRPr="00892A3C">
        <w:rPr>
          <w:noProof w:val="0"/>
        </w:rPr>
        <w:t>)</w:t>
      </w:r>
      <w:r w:rsidR="007C7712" w:rsidRPr="00892A3C">
        <w:rPr>
          <w:noProof w:val="0"/>
        </w:rPr>
        <w:t>;</w:t>
      </w:r>
    </w:p>
    <w:p w14:paraId="2691ED5B" w14:textId="77777777" w:rsidR="00936D46" w:rsidRPr="00892A3C" w:rsidRDefault="00936D46" w:rsidP="009224AE">
      <w:pPr>
        <w:numPr>
          <w:ilvl w:val="0"/>
          <w:numId w:val="1"/>
        </w:numPr>
        <w:tabs>
          <w:tab w:val="num" w:pos="1701"/>
        </w:tabs>
        <w:ind w:left="1560" w:hanging="567"/>
        <w:jc w:val="both"/>
        <w:rPr>
          <w:noProof w:val="0"/>
        </w:rPr>
      </w:pPr>
      <w:r w:rsidRPr="00892A3C">
        <w:rPr>
          <w:noProof w:val="0"/>
        </w:rPr>
        <w:t xml:space="preserve">Radiolocation services operating in the 3300-3400 MHz and 3400-3600 MHz bands (Part </w:t>
      </w:r>
      <w:r w:rsidR="00657546" w:rsidRPr="00892A3C">
        <w:rPr>
          <w:noProof w:val="0"/>
        </w:rPr>
        <w:t>6</w:t>
      </w:r>
      <w:r w:rsidRPr="00892A3C">
        <w:rPr>
          <w:noProof w:val="0"/>
        </w:rPr>
        <w:t xml:space="preserve"> of these guidelines);</w:t>
      </w:r>
    </w:p>
    <w:p w14:paraId="7C08FB6F" w14:textId="77777777" w:rsidR="004D24C4" w:rsidRPr="00892A3C" w:rsidRDefault="00D02FFD" w:rsidP="009224AE">
      <w:pPr>
        <w:numPr>
          <w:ilvl w:val="0"/>
          <w:numId w:val="1"/>
        </w:numPr>
        <w:tabs>
          <w:tab w:val="num" w:pos="1701"/>
        </w:tabs>
        <w:ind w:left="1560" w:hanging="567"/>
        <w:jc w:val="both"/>
        <w:rPr>
          <w:ins w:id="33" w:author="Author"/>
          <w:noProof w:val="0"/>
        </w:rPr>
      </w:pPr>
      <w:r w:rsidRPr="00892A3C">
        <w:rPr>
          <w:noProof w:val="0"/>
        </w:rPr>
        <w:t>Class licensed services</w:t>
      </w:r>
      <w:r w:rsidR="007C7712" w:rsidRPr="00892A3C">
        <w:rPr>
          <w:noProof w:val="0"/>
        </w:rPr>
        <w:t xml:space="preserve"> </w:t>
      </w:r>
      <w:r w:rsidR="003538BB" w:rsidRPr="00892A3C">
        <w:rPr>
          <w:noProof w:val="0"/>
        </w:rPr>
        <w:t>(</w:t>
      </w:r>
      <w:r w:rsidR="002661A5" w:rsidRPr="00892A3C">
        <w:rPr>
          <w:noProof w:val="0"/>
        </w:rPr>
        <w:t xml:space="preserve">Part </w:t>
      </w:r>
      <w:r w:rsidR="00657546" w:rsidRPr="00892A3C">
        <w:rPr>
          <w:noProof w:val="0"/>
        </w:rPr>
        <w:t>7</w:t>
      </w:r>
      <w:r w:rsidR="003538BB" w:rsidRPr="00892A3C">
        <w:rPr>
          <w:noProof w:val="0"/>
        </w:rPr>
        <w:t xml:space="preserve"> of these </w:t>
      </w:r>
      <w:r w:rsidR="003F2594" w:rsidRPr="00892A3C">
        <w:rPr>
          <w:noProof w:val="0"/>
        </w:rPr>
        <w:t>g</w:t>
      </w:r>
      <w:r w:rsidR="00516175" w:rsidRPr="00892A3C">
        <w:rPr>
          <w:noProof w:val="0"/>
        </w:rPr>
        <w:t>uidelines</w:t>
      </w:r>
      <w:r w:rsidR="003538BB" w:rsidRPr="00892A3C">
        <w:rPr>
          <w:noProof w:val="0"/>
        </w:rPr>
        <w:t>)</w:t>
      </w:r>
      <w:ins w:id="34" w:author="Author">
        <w:r w:rsidR="004D24C4" w:rsidRPr="00892A3C">
          <w:rPr>
            <w:noProof w:val="0"/>
          </w:rPr>
          <w:t>;</w:t>
        </w:r>
      </w:ins>
    </w:p>
    <w:p w14:paraId="135D2C52" w14:textId="5DDBF116" w:rsidR="004D24C4" w:rsidRPr="00892A3C" w:rsidRDefault="004D24C4" w:rsidP="00A371AC">
      <w:pPr>
        <w:numPr>
          <w:ilvl w:val="0"/>
          <w:numId w:val="1"/>
        </w:numPr>
        <w:tabs>
          <w:tab w:val="num" w:pos="1701"/>
        </w:tabs>
        <w:ind w:left="1560" w:hanging="567"/>
        <w:jc w:val="both"/>
        <w:rPr>
          <w:ins w:id="35" w:author="Author"/>
          <w:noProof w:val="0"/>
        </w:rPr>
      </w:pPr>
      <w:ins w:id="36" w:author="Author">
        <w:r w:rsidRPr="00892A3C">
          <w:rPr>
            <w:noProof w:val="0"/>
          </w:rPr>
          <w:t>Earth station protection zones (Part 9 of these guidelines);</w:t>
        </w:r>
      </w:ins>
    </w:p>
    <w:p w14:paraId="2691ED5C" w14:textId="19486544" w:rsidR="00C32E84" w:rsidRPr="00892A3C" w:rsidRDefault="000F77B7" w:rsidP="009224AE">
      <w:pPr>
        <w:numPr>
          <w:ilvl w:val="0"/>
          <w:numId w:val="1"/>
        </w:numPr>
        <w:tabs>
          <w:tab w:val="num" w:pos="1701"/>
        </w:tabs>
        <w:ind w:left="1560" w:hanging="567"/>
        <w:jc w:val="both"/>
        <w:rPr>
          <w:noProof w:val="0"/>
        </w:rPr>
      </w:pPr>
      <w:ins w:id="37" w:author="Author">
        <w:r w:rsidRPr="00892A3C">
          <w:rPr>
            <w:noProof w:val="0"/>
          </w:rPr>
          <w:t xml:space="preserve">Earth stations </w:t>
        </w:r>
        <w:r w:rsidR="004D24C4" w:rsidRPr="00892A3C">
          <w:rPr>
            <w:noProof w:val="0"/>
          </w:rPr>
          <w:t>facility near Uralla, NSW (Part 10 of these guidelines).</w:t>
        </w:r>
      </w:ins>
      <w:del w:id="38" w:author="Author">
        <w:r w:rsidR="007C7712" w:rsidRPr="00892A3C" w:rsidDel="004D24C4">
          <w:rPr>
            <w:noProof w:val="0"/>
          </w:rPr>
          <w:delText>.</w:delText>
        </w:r>
      </w:del>
    </w:p>
    <w:p w14:paraId="2691ED5D" w14:textId="77777777" w:rsidR="00C32E84" w:rsidRPr="00892A3C" w:rsidRDefault="00C32E84" w:rsidP="009224AE">
      <w:pPr>
        <w:ind w:left="1560" w:hanging="567"/>
        <w:jc w:val="both"/>
        <w:rPr>
          <w:noProof w:val="0"/>
        </w:rPr>
      </w:pPr>
    </w:p>
    <w:p w14:paraId="2691ED5E" w14:textId="77777777" w:rsidR="006535FA" w:rsidRPr="00D55BC1" w:rsidRDefault="007C7712" w:rsidP="009224AE">
      <w:pPr>
        <w:pStyle w:val="ListParagraph"/>
        <w:numPr>
          <w:ilvl w:val="1"/>
          <w:numId w:val="10"/>
        </w:numPr>
        <w:tabs>
          <w:tab w:val="left" w:pos="1134"/>
        </w:tabs>
        <w:ind w:left="993" w:hanging="993"/>
        <w:jc w:val="both"/>
      </w:pPr>
      <w:r w:rsidRPr="00D55BC1">
        <w:t xml:space="preserve">These </w:t>
      </w:r>
      <w:r w:rsidR="004615CE" w:rsidRPr="00D55BC1">
        <w:t>g</w:t>
      </w:r>
      <w:r w:rsidR="00516175" w:rsidRPr="00D55BC1">
        <w:t>uidelines</w:t>
      </w:r>
      <w:r w:rsidRPr="00D55BC1">
        <w:t xml:space="preserve"> also provide advice regarding</w:t>
      </w:r>
      <w:r w:rsidR="00657546" w:rsidRPr="00D55BC1">
        <w:t xml:space="preserve"> m</w:t>
      </w:r>
      <w:r w:rsidR="006535FA" w:rsidRPr="00D55BC1">
        <w:t xml:space="preserve">anaging interference across the geographical boundaries of </w:t>
      </w:r>
      <w:r w:rsidR="004548FD" w:rsidRPr="00D55BC1">
        <w:t>3.4</w:t>
      </w:r>
      <w:r w:rsidR="006535FA" w:rsidRPr="00D55BC1">
        <w:t xml:space="preserve"> GHz spectrum licences (</w:t>
      </w:r>
      <w:r w:rsidR="00936D46" w:rsidRPr="00D55BC1">
        <w:t xml:space="preserve">Part </w:t>
      </w:r>
      <w:r w:rsidR="00657546" w:rsidRPr="00D55BC1">
        <w:t>8</w:t>
      </w:r>
      <w:r w:rsidR="006535FA" w:rsidRPr="00D55BC1">
        <w:t xml:space="preserve"> of these guidelines).</w:t>
      </w:r>
    </w:p>
    <w:p w14:paraId="2691ED5F" w14:textId="77777777" w:rsidR="00024D63" w:rsidRPr="00892A3C" w:rsidRDefault="00024D63" w:rsidP="009224AE">
      <w:pPr>
        <w:pStyle w:val="RGPara"/>
        <w:spacing w:before="0" w:line="240" w:lineRule="auto"/>
        <w:ind w:left="993" w:hanging="993"/>
        <w:rPr>
          <w:noProof w:val="0"/>
        </w:rPr>
      </w:pPr>
    </w:p>
    <w:p w14:paraId="2691ED60" w14:textId="77777777" w:rsidR="00AA750B" w:rsidRPr="00892A3C" w:rsidRDefault="007C7712" w:rsidP="009224AE">
      <w:pPr>
        <w:pStyle w:val="RGPara"/>
        <w:numPr>
          <w:ilvl w:val="1"/>
          <w:numId w:val="10"/>
        </w:numPr>
        <w:spacing w:before="0"/>
        <w:ind w:left="993" w:hanging="993"/>
        <w:rPr>
          <w:noProof w:val="0"/>
        </w:rPr>
      </w:pPr>
      <w:r w:rsidRPr="00892A3C">
        <w:rPr>
          <w:noProof w:val="0"/>
        </w:rPr>
        <w:t>As radio waves propagate in different ways because of factors such as frequency, terrain, atmospheric conditions and topography, there are a number of ways to predict path loss.</w:t>
      </w:r>
      <w:r w:rsidR="00E649DA" w:rsidRPr="00892A3C">
        <w:rPr>
          <w:noProof w:val="0"/>
        </w:rPr>
        <w:t xml:space="preserve"> </w:t>
      </w:r>
      <w:r w:rsidR="00073F4B" w:rsidRPr="00892A3C">
        <w:rPr>
          <w:noProof w:val="0"/>
        </w:rPr>
        <w:t xml:space="preserve"> </w:t>
      </w:r>
      <w:r w:rsidR="00D82542" w:rsidRPr="00892A3C">
        <w:rPr>
          <w:noProof w:val="0"/>
        </w:rPr>
        <w:t xml:space="preserve">ITU-R </w:t>
      </w:r>
      <w:r w:rsidR="009234D6" w:rsidRPr="00892A3C">
        <w:rPr>
          <w:noProof w:val="0"/>
        </w:rPr>
        <w:t xml:space="preserve">Recommendation </w:t>
      </w:r>
      <w:r w:rsidR="00422718" w:rsidRPr="00892A3C">
        <w:rPr>
          <w:noProof w:val="0"/>
        </w:rPr>
        <w:t>P.1144</w:t>
      </w:r>
      <w:r w:rsidR="00D009D1" w:rsidRPr="00892A3C">
        <w:rPr>
          <w:noProof w:val="0"/>
        </w:rPr>
        <w:t xml:space="preserve"> </w:t>
      </w:r>
      <w:r w:rsidR="00422718" w:rsidRPr="00892A3C">
        <w:rPr>
          <w:noProof w:val="0"/>
        </w:rPr>
        <w:t>“</w:t>
      </w:r>
      <w:r w:rsidR="00422718" w:rsidRPr="00892A3C">
        <w:rPr>
          <w:i/>
          <w:noProof w:val="0"/>
        </w:rPr>
        <w:t>Guide to the application of the propagation methods of Radiocommunications Study Group 3</w:t>
      </w:r>
      <w:r w:rsidR="00422718" w:rsidRPr="00892A3C">
        <w:rPr>
          <w:noProof w:val="0"/>
        </w:rPr>
        <w:t>” provides a guide on the application of various propagation methods developed internationally by the ITU</w:t>
      </w:r>
      <w:r w:rsidR="00D02FFD" w:rsidRPr="00892A3C">
        <w:rPr>
          <w:noProof w:val="0"/>
        </w:rPr>
        <w:noBreakHyphen/>
      </w:r>
      <w:r w:rsidR="00422718" w:rsidRPr="00892A3C">
        <w:rPr>
          <w:noProof w:val="0"/>
        </w:rPr>
        <w:t xml:space="preserve">R.  It advises users on the most appropriate methods for particular applications as well as the limits, required input information, and output for each of these methods. It is recommended that the most recent version of propagation models defined by the ITU-R should be considered when modelling propagation in the </w:t>
      </w:r>
      <w:r w:rsidR="004548FD" w:rsidRPr="00892A3C">
        <w:rPr>
          <w:noProof w:val="0"/>
        </w:rPr>
        <w:t>3.4</w:t>
      </w:r>
      <w:r w:rsidR="00D02FFD" w:rsidRPr="00892A3C">
        <w:rPr>
          <w:noProof w:val="0"/>
        </w:rPr>
        <w:t xml:space="preserve"> G</w:t>
      </w:r>
      <w:r w:rsidR="00422718" w:rsidRPr="00892A3C">
        <w:rPr>
          <w:noProof w:val="0"/>
        </w:rPr>
        <w:t xml:space="preserve">Hz band.  </w:t>
      </w:r>
    </w:p>
    <w:p w14:paraId="2691ED61" w14:textId="77777777" w:rsidR="002E51D5" w:rsidRPr="00892A3C" w:rsidRDefault="00631E68" w:rsidP="001E0924">
      <w:pPr>
        <w:tabs>
          <w:tab w:val="left" w:pos="1418"/>
        </w:tabs>
        <w:spacing w:before="120"/>
        <w:ind w:left="993"/>
        <w:jc w:val="both"/>
        <w:rPr>
          <w:noProof w:val="0"/>
          <w:lang w:eastAsia="en-US"/>
        </w:rPr>
      </w:pPr>
      <w:r w:rsidRPr="00892A3C">
        <w:rPr>
          <w:i/>
          <w:noProof w:val="0"/>
          <w:sz w:val="20"/>
        </w:rPr>
        <w:t>Note</w:t>
      </w:r>
      <w:r w:rsidR="00422718" w:rsidRPr="00892A3C">
        <w:rPr>
          <w:noProof w:val="0"/>
          <w:sz w:val="20"/>
        </w:rPr>
        <w:tab/>
        <w:t xml:space="preserve">The use of other published propagation models applicable to the </w:t>
      </w:r>
      <w:r w:rsidR="004548FD" w:rsidRPr="00892A3C">
        <w:rPr>
          <w:noProof w:val="0"/>
          <w:sz w:val="20"/>
        </w:rPr>
        <w:t>3.4</w:t>
      </w:r>
      <w:r w:rsidR="00D02FFD" w:rsidRPr="00892A3C">
        <w:rPr>
          <w:noProof w:val="0"/>
          <w:sz w:val="20"/>
        </w:rPr>
        <w:t xml:space="preserve"> G</w:t>
      </w:r>
      <w:r w:rsidR="00422718" w:rsidRPr="00892A3C">
        <w:rPr>
          <w:noProof w:val="0"/>
          <w:sz w:val="20"/>
        </w:rPr>
        <w:t xml:space="preserve">Hz band may also be suitable. </w:t>
      </w:r>
      <w:r w:rsidR="00422718" w:rsidRPr="00892A3C">
        <w:rPr>
          <w:noProof w:val="0"/>
        </w:rPr>
        <w:t xml:space="preserve"> </w:t>
      </w:r>
    </w:p>
    <w:p w14:paraId="2691ED62" w14:textId="77777777" w:rsidR="00024D63" w:rsidRPr="00892A3C" w:rsidRDefault="002F5EBA" w:rsidP="005E7BB7">
      <w:pPr>
        <w:pStyle w:val="HP"/>
        <w:ind w:left="1418" w:hanging="1418"/>
        <w:jc w:val="both"/>
        <w:rPr>
          <w:noProof w:val="0"/>
        </w:rPr>
      </w:pPr>
      <w:r w:rsidRPr="00892A3C">
        <w:rPr>
          <w:rStyle w:val="CharPartNo"/>
          <w:noProof w:val="0"/>
          <w:szCs w:val="32"/>
        </w:rPr>
        <w:br w:type="page"/>
      </w:r>
      <w:r w:rsidR="00404FF6" w:rsidRPr="00892A3C">
        <w:rPr>
          <w:rStyle w:val="CharPartNo"/>
          <w:noProof w:val="0"/>
          <w:szCs w:val="32"/>
        </w:rPr>
        <w:lastRenderedPageBreak/>
        <w:t xml:space="preserve">Part </w:t>
      </w:r>
      <w:r w:rsidR="00657546" w:rsidRPr="00892A3C">
        <w:rPr>
          <w:rStyle w:val="CharPartNo"/>
          <w:noProof w:val="0"/>
          <w:szCs w:val="32"/>
        </w:rPr>
        <w:t>3</w:t>
      </w:r>
      <w:r w:rsidR="00404FF6" w:rsidRPr="00892A3C">
        <w:rPr>
          <w:noProof w:val="0"/>
        </w:rPr>
        <w:tab/>
      </w:r>
      <w:r w:rsidR="00404FF6" w:rsidRPr="00892A3C">
        <w:rPr>
          <w:rStyle w:val="CharPartText"/>
          <w:noProof w:val="0"/>
          <w:szCs w:val="32"/>
        </w:rPr>
        <w:t>Point-to-point fixed service receivers</w:t>
      </w:r>
      <w:bookmarkEnd w:id="30"/>
    </w:p>
    <w:p w14:paraId="2691ED63" w14:textId="77777777" w:rsidR="00FA5EF0" w:rsidRPr="00892A3C" w:rsidRDefault="00FA5EF0"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64" w14:textId="77777777" w:rsidR="00C32E84" w:rsidRPr="00892A3C" w:rsidRDefault="00657546" w:rsidP="005E7BB7">
      <w:pPr>
        <w:pStyle w:val="HR"/>
        <w:jc w:val="both"/>
        <w:rPr>
          <w:noProof w:val="0"/>
        </w:rPr>
      </w:pPr>
      <w:bookmarkStart w:id="39" w:name="_Toc107291212"/>
      <w:r w:rsidRPr="00892A3C">
        <w:rPr>
          <w:rStyle w:val="CharSectno"/>
          <w:noProof w:val="0"/>
        </w:rPr>
        <w:t>3</w:t>
      </w:r>
      <w:r w:rsidR="001E398B" w:rsidRPr="00892A3C">
        <w:rPr>
          <w:rStyle w:val="CharSectno"/>
          <w:noProof w:val="0"/>
        </w:rPr>
        <w:t>.1</w:t>
      </w:r>
      <w:r w:rsidR="002745EC" w:rsidRPr="00892A3C">
        <w:rPr>
          <w:noProof w:val="0"/>
        </w:rPr>
        <w:tab/>
      </w:r>
      <w:r w:rsidR="00AF169F" w:rsidRPr="00892A3C">
        <w:rPr>
          <w:noProof w:val="0"/>
        </w:rPr>
        <w:t>Background</w:t>
      </w:r>
      <w:bookmarkEnd w:id="39"/>
    </w:p>
    <w:p w14:paraId="2691ED65" w14:textId="31A80171" w:rsidR="001C30DC" w:rsidRPr="00892A3C" w:rsidRDefault="006E69A7" w:rsidP="005E7BB7">
      <w:pPr>
        <w:pStyle w:val="R1"/>
        <w:ind w:hanging="397"/>
        <w:rPr>
          <w:rStyle w:val="HRChar"/>
          <w:rFonts w:ascii="Times New Roman" w:hAnsi="Times New Roman"/>
          <w:b w:val="0"/>
          <w:noProof w:val="0"/>
        </w:rPr>
      </w:pPr>
      <w:r w:rsidRPr="00892A3C">
        <w:rPr>
          <w:noProof w:val="0"/>
        </w:rPr>
        <w:tab/>
        <w:t>(</w:t>
      </w:r>
      <w:r w:rsidR="004615CE" w:rsidRPr="00892A3C">
        <w:rPr>
          <w:noProof w:val="0"/>
        </w:rPr>
        <w:t>1</w:t>
      </w:r>
      <w:r w:rsidRPr="00892A3C">
        <w:rPr>
          <w:noProof w:val="0"/>
        </w:rPr>
        <w:t>)</w:t>
      </w:r>
      <w:r w:rsidRPr="00892A3C">
        <w:rPr>
          <w:noProof w:val="0"/>
        </w:rPr>
        <w:tab/>
      </w:r>
      <w:r w:rsidR="00235273" w:rsidRPr="00892A3C">
        <w:rPr>
          <w:noProof w:val="0"/>
        </w:rPr>
        <w:t>Point-to-point fixed service</w:t>
      </w:r>
      <w:r w:rsidR="009819A3" w:rsidRPr="00892A3C">
        <w:rPr>
          <w:noProof w:val="0"/>
        </w:rPr>
        <w:t xml:space="preserve"> receiver</w:t>
      </w:r>
      <w:r w:rsidR="00235273" w:rsidRPr="00892A3C">
        <w:rPr>
          <w:noProof w:val="0"/>
        </w:rPr>
        <w:t xml:space="preserve">s </w:t>
      </w:r>
      <w:r w:rsidR="0041246F" w:rsidRPr="00892A3C">
        <w:rPr>
          <w:noProof w:val="0"/>
        </w:rPr>
        <w:t xml:space="preserve">operating </w:t>
      </w:r>
      <w:ins w:id="40" w:author="Author">
        <w:r w:rsidR="00576575" w:rsidRPr="00892A3C">
          <w:rPr>
            <w:noProof w:val="0"/>
          </w:rPr>
          <w:t>on</w:t>
        </w:r>
        <w:r w:rsidR="008413EC" w:rsidRPr="00892A3C">
          <w:rPr>
            <w:noProof w:val="0"/>
          </w:rPr>
          <w:t xml:space="preserve"> frequencies </w:t>
        </w:r>
      </w:ins>
      <w:r w:rsidR="00EF2CBF" w:rsidRPr="00892A3C">
        <w:rPr>
          <w:noProof w:val="0"/>
        </w:rPr>
        <w:t xml:space="preserve">in </w:t>
      </w:r>
      <w:ins w:id="41" w:author="Author">
        <w:r w:rsidR="008413EC" w:rsidRPr="00892A3C">
          <w:rPr>
            <w:noProof w:val="0"/>
          </w:rPr>
          <w:t xml:space="preserve">and adjacent to </w:t>
        </w:r>
      </w:ins>
      <w:del w:id="42" w:author="Author">
        <w:r w:rsidR="00F61A82" w:rsidRPr="00892A3C" w:rsidDel="008413EC">
          <w:rPr>
            <w:noProof w:val="0"/>
          </w:rPr>
          <w:delText xml:space="preserve">frequencies </w:delText>
        </w:r>
        <w:r w:rsidR="00EF2CBF" w:rsidRPr="00892A3C" w:rsidDel="008413EC">
          <w:rPr>
            <w:noProof w:val="0"/>
          </w:rPr>
          <w:delText>adjacent to</w:delText>
        </w:r>
        <w:r w:rsidR="0041246F" w:rsidRPr="00892A3C" w:rsidDel="008413EC">
          <w:rPr>
            <w:noProof w:val="0"/>
          </w:rPr>
          <w:delText xml:space="preserve"> </w:delText>
        </w:r>
      </w:del>
      <w:r w:rsidR="0041246F" w:rsidRPr="00892A3C">
        <w:rPr>
          <w:noProof w:val="0"/>
        </w:rPr>
        <w:t xml:space="preserve">the </w:t>
      </w:r>
      <w:r w:rsidR="004548FD" w:rsidRPr="00892A3C">
        <w:rPr>
          <w:noProof w:val="0"/>
        </w:rPr>
        <w:t>3.4</w:t>
      </w:r>
      <w:r w:rsidR="001E635F" w:rsidRPr="00892A3C">
        <w:rPr>
          <w:noProof w:val="0"/>
        </w:rPr>
        <w:t xml:space="preserve"> G</w:t>
      </w:r>
      <w:r w:rsidR="00235273" w:rsidRPr="00892A3C">
        <w:rPr>
          <w:noProof w:val="0"/>
        </w:rPr>
        <w:t xml:space="preserve">Hz band are licensed in accordance with the frequency assignment criteria detailed in RALI FX 3.  RALI FX 3 provides details about channel plans for individual microwave bands and guidance on interference criteria and frequency coordination between microwave links to achieve certain performance objectives.  </w:t>
      </w:r>
      <w:r w:rsidR="00FD2271" w:rsidRPr="00892A3C">
        <w:rPr>
          <w:noProof w:val="0"/>
        </w:rPr>
        <w:t>It provi</w:t>
      </w:r>
      <w:r w:rsidR="00235273" w:rsidRPr="00892A3C">
        <w:rPr>
          <w:noProof w:val="0"/>
        </w:rPr>
        <w:t>d</w:t>
      </w:r>
      <w:r w:rsidR="00FD2271" w:rsidRPr="00892A3C">
        <w:rPr>
          <w:noProof w:val="0"/>
        </w:rPr>
        <w:t>e</w:t>
      </w:r>
      <w:r w:rsidR="00235273" w:rsidRPr="00892A3C">
        <w:rPr>
          <w:noProof w:val="0"/>
        </w:rPr>
        <w:t>s assignment criteria for each frequency band and specifies protection ratios.</w:t>
      </w:r>
    </w:p>
    <w:p w14:paraId="2691ED66" w14:textId="77777777" w:rsidR="00024D63" w:rsidRPr="00892A3C" w:rsidRDefault="006E69A7" w:rsidP="005E7BB7">
      <w:pPr>
        <w:pStyle w:val="R1"/>
        <w:ind w:hanging="397"/>
        <w:rPr>
          <w:noProof w:val="0"/>
        </w:rPr>
      </w:pPr>
      <w:r w:rsidRPr="00892A3C">
        <w:rPr>
          <w:rStyle w:val="HRChar"/>
          <w:noProof w:val="0"/>
        </w:rPr>
        <w:tab/>
      </w:r>
      <w:r w:rsidRPr="00892A3C">
        <w:rPr>
          <w:rStyle w:val="HRChar"/>
          <w:rFonts w:ascii="Times New Roman" w:hAnsi="Times New Roman"/>
          <w:b w:val="0"/>
          <w:noProof w:val="0"/>
        </w:rPr>
        <w:t>(</w:t>
      </w:r>
      <w:r w:rsidR="004615CE" w:rsidRPr="00892A3C">
        <w:rPr>
          <w:rStyle w:val="HRChar"/>
          <w:rFonts w:ascii="Times New Roman" w:hAnsi="Times New Roman"/>
          <w:b w:val="0"/>
          <w:noProof w:val="0"/>
        </w:rPr>
        <w:t>2</w:t>
      </w:r>
      <w:r w:rsidRPr="00892A3C">
        <w:rPr>
          <w:rStyle w:val="HRChar"/>
          <w:rFonts w:ascii="Times New Roman" w:hAnsi="Times New Roman"/>
          <w:b w:val="0"/>
          <w:noProof w:val="0"/>
        </w:rPr>
        <w:t>)</w:t>
      </w:r>
      <w:r w:rsidRPr="00892A3C">
        <w:rPr>
          <w:rStyle w:val="HRChar"/>
          <w:rFonts w:ascii="Times New Roman" w:hAnsi="Times New Roman"/>
          <w:b w:val="0"/>
          <w:noProof w:val="0"/>
        </w:rPr>
        <w:tab/>
      </w:r>
      <w:r w:rsidR="00235273" w:rsidRPr="00892A3C">
        <w:rPr>
          <w:rStyle w:val="R1Char"/>
          <w:noProof w:val="0"/>
        </w:rPr>
        <w:t>RALI FX 3 is subject to continuing review in consultation with industry, to incorporate improved assignment techniques and changing technology requirements.  Particular account is taken of changes in ITU</w:t>
      </w:r>
      <w:r w:rsidR="0092478B" w:rsidRPr="00892A3C">
        <w:rPr>
          <w:rStyle w:val="R1Char"/>
          <w:noProof w:val="0"/>
        </w:rPr>
        <w:t>-R</w:t>
      </w:r>
      <w:r w:rsidR="00235273" w:rsidRPr="00892A3C">
        <w:rPr>
          <w:rStyle w:val="R1Char"/>
          <w:noProof w:val="0"/>
        </w:rPr>
        <w:t xml:space="preserve"> </w:t>
      </w:r>
      <w:r w:rsidR="00C06F2B" w:rsidRPr="00892A3C">
        <w:rPr>
          <w:rStyle w:val="R1Char"/>
          <w:noProof w:val="0"/>
        </w:rPr>
        <w:t>R</w:t>
      </w:r>
      <w:r w:rsidR="00235273" w:rsidRPr="00892A3C">
        <w:rPr>
          <w:rStyle w:val="R1Char"/>
          <w:noProof w:val="0"/>
        </w:rPr>
        <w:t xml:space="preserve">ecommendations and standards made by other bodies.  As revisions seek to improve spectrum access opportunities, without undue detriment to current licensees, users of RALI </w:t>
      </w:r>
      <w:r w:rsidR="005C7038" w:rsidRPr="00892A3C">
        <w:rPr>
          <w:rStyle w:val="R1Char"/>
          <w:noProof w:val="0"/>
        </w:rPr>
        <w:t xml:space="preserve">FX 3 </w:t>
      </w:r>
      <w:r w:rsidR="00235273" w:rsidRPr="00892A3C">
        <w:rPr>
          <w:rStyle w:val="R1Char"/>
          <w:noProof w:val="0"/>
        </w:rPr>
        <w:t>are urged to consult the current version when planning systems, to increase spectrum productivity.</w:t>
      </w:r>
      <w:r w:rsidR="00235273" w:rsidRPr="00892A3C">
        <w:rPr>
          <w:noProof w:val="0"/>
        </w:rPr>
        <w:t xml:space="preserve"> </w:t>
      </w:r>
    </w:p>
    <w:p w14:paraId="2691ED67" w14:textId="77777777" w:rsidR="00AF169F" w:rsidRPr="00892A3C" w:rsidRDefault="00657546" w:rsidP="005E7BB7">
      <w:pPr>
        <w:pStyle w:val="HR"/>
        <w:jc w:val="both"/>
        <w:rPr>
          <w:i/>
          <w:noProof w:val="0"/>
        </w:rPr>
      </w:pPr>
      <w:bookmarkStart w:id="43" w:name="_Toc107291213"/>
      <w:r w:rsidRPr="00892A3C">
        <w:rPr>
          <w:rStyle w:val="CharSectno"/>
          <w:noProof w:val="0"/>
        </w:rPr>
        <w:t>3</w:t>
      </w:r>
      <w:r w:rsidR="007B0F50" w:rsidRPr="00892A3C">
        <w:rPr>
          <w:rStyle w:val="CharSectno"/>
          <w:noProof w:val="0"/>
        </w:rPr>
        <w:t>.</w:t>
      </w:r>
      <w:r w:rsidR="001D75F7" w:rsidRPr="00892A3C">
        <w:rPr>
          <w:rStyle w:val="CharSectno"/>
          <w:noProof w:val="0"/>
        </w:rPr>
        <w:t>2</w:t>
      </w:r>
      <w:r w:rsidR="002745EC" w:rsidRPr="00892A3C">
        <w:rPr>
          <w:noProof w:val="0"/>
        </w:rPr>
        <w:tab/>
      </w:r>
      <w:r w:rsidR="00AF169F" w:rsidRPr="00892A3C">
        <w:rPr>
          <w:noProof w:val="0"/>
        </w:rPr>
        <w:t>Protection requirements</w:t>
      </w:r>
      <w:bookmarkEnd w:id="43"/>
    </w:p>
    <w:p w14:paraId="2691ED68" w14:textId="77777777" w:rsidR="00024D63" w:rsidRPr="00892A3C" w:rsidRDefault="007B0F50" w:rsidP="005E7BB7">
      <w:pPr>
        <w:pStyle w:val="R1"/>
        <w:ind w:hanging="397"/>
        <w:rPr>
          <w:noProof w:val="0"/>
        </w:rPr>
      </w:pPr>
      <w:r w:rsidRPr="00892A3C">
        <w:rPr>
          <w:noProof w:val="0"/>
        </w:rPr>
        <w:tab/>
      </w:r>
      <w:r w:rsidR="006E69A7" w:rsidRPr="00892A3C">
        <w:rPr>
          <w:noProof w:val="0"/>
        </w:rPr>
        <w:t>(1)</w:t>
      </w:r>
      <w:r w:rsidR="006E69A7" w:rsidRPr="00892A3C">
        <w:rPr>
          <w:noProof w:val="0"/>
        </w:rPr>
        <w:tab/>
      </w:r>
      <w:r w:rsidR="00AF169F" w:rsidRPr="00892A3C">
        <w:rPr>
          <w:noProof w:val="0"/>
        </w:rPr>
        <w:t xml:space="preserve">The protection requirements for </w:t>
      </w:r>
      <w:r w:rsidR="00D9420C" w:rsidRPr="00892A3C">
        <w:rPr>
          <w:noProof w:val="0"/>
        </w:rPr>
        <w:t xml:space="preserve">point-to-point </w:t>
      </w:r>
      <w:r w:rsidR="00AF169F" w:rsidRPr="00892A3C">
        <w:rPr>
          <w:noProof w:val="0"/>
        </w:rPr>
        <w:t>fixed service</w:t>
      </w:r>
      <w:r w:rsidR="00CD0EE2" w:rsidRPr="00892A3C">
        <w:rPr>
          <w:noProof w:val="0"/>
        </w:rPr>
        <w:t xml:space="preserve"> receiver</w:t>
      </w:r>
      <w:r w:rsidR="00AF169F" w:rsidRPr="00892A3C">
        <w:rPr>
          <w:noProof w:val="0"/>
        </w:rPr>
        <w:t>s are specified in RALI FX</w:t>
      </w:r>
      <w:r w:rsidR="00043C0E" w:rsidRPr="00892A3C">
        <w:rPr>
          <w:noProof w:val="0"/>
        </w:rPr>
        <w:t xml:space="preserve"> </w:t>
      </w:r>
      <w:r w:rsidR="00AF169F" w:rsidRPr="00892A3C">
        <w:rPr>
          <w:noProof w:val="0"/>
        </w:rPr>
        <w:t>3</w:t>
      </w:r>
      <w:r w:rsidR="001D75F7" w:rsidRPr="00892A3C">
        <w:rPr>
          <w:noProof w:val="0"/>
        </w:rPr>
        <w:t xml:space="preserve"> and apply to radiocommunications transmitters operated under a spectrum licence that </w:t>
      </w:r>
      <w:r w:rsidR="00073F4B" w:rsidRPr="00892A3C">
        <w:rPr>
          <w:noProof w:val="0"/>
        </w:rPr>
        <w:t xml:space="preserve">were </w:t>
      </w:r>
      <w:r w:rsidR="001D75F7" w:rsidRPr="00892A3C">
        <w:rPr>
          <w:noProof w:val="0"/>
        </w:rPr>
        <w:t>registered in the Register after the date of issue of the apparatus licence under which the receiver operates</w:t>
      </w:r>
      <w:r w:rsidR="00AF169F" w:rsidRPr="00892A3C">
        <w:rPr>
          <w:noProof w:val="0"/>
        </w:rPr>
        <w:t>.</w:t>
      </w:r>
    </w:p>
    <w:p w14:paraId="2691ED69" w14:textId="228DFFEF" w:rsidR="00024D63" w:rsidRPr="00892A3C" w:rsidRDefault="001D75F7" w:rsidP="005E7BB7">
      <w:pPr>
        <w:pStyle w:val="R1"/>
        <w:ind w:hanging="397"/>
        <w:rPr>
          <w:noProof w:val="0"/>
        </w:rPr>
      </w:pPr>
      <w:r w:rsidRPr="00892A3C">
        <w:rPr>
          <w:noProof w:val="0"/>
        </w:rPr>
        <w:t>(2)</w:t>
      </w:r>
      <w:r w:rsidRPr="00892A3C">
        <w:rPr>
          <w:noProof w:val="0"/>
        </w:rPr>
        <w:tab/>
      </w:r>
      <w:r w:rsidR="00AF169F" w:rsidRPr="00892A3C">
        <w:rPr>
          <w:noProof w:val="0"/>
        </w:rPr>
        <w:t xml:space="preserve">In planning for the operation of </w:t>
      </w:r>
      <w:r w:rsidR="0041587C" w:rsidRPr="00892A3C">
        <w:rPr>
          <w:noProof w:val="0"/>
        </w:rPr>
        <w:t xml:space="preserve">radiocommunications </w:t>
      </w:r>
      <w:r w:rsidR="00AF169F" w:rsidRPr="00892A3C">
        <w:rPr>
          <w:noProof w:val="0"/>
        </w:rPr>
        <w:t>transmitters under a spectrum licence</w:t>
      </w:r>
      <w:r w:rsidR="00BF1D44" w:rsidRPr="00892A3C">
        <w:rPr>
          <w:noProof w:val="0"/>
        </w:rPr>
        <w:t xml:space="preserve"> in the </w:t>
      </w:r>
      <w:r w:rsidR="004548FD" w:rsidRPr="00892A3C">
        <w:rPr>
          <w:noProof w:val="0"/>
        </w:rPr>
        <w:t>3.4</w:t>
      </w:r>
      <w:r w:rsidR="00BF1D44" w:rsidRPr="00892A3C">
        <w:rPr>
          <w:noProof w:val="0"/>
        </w:rPr>
        <w:t xml:space="preserve"> GHz band</w:t>
      </w:r>
      <w:r w:rsidR="00AF169F" w:rsidRPr="00892A3C">
        <w:rPr>
          <w:noProof w:val="0"/>
        </w:rPr>
        <w:t>, spectrum licensees are to provide a level of out-of-band and in-band protection from those transmitters as would be provided from apparatus licensed fixed service transmitters whose frequencies are assigned in accordance with RALI FX</w:t>
      </w:r>
      <w:r w:rsidR="00043C0E" w:rsidRPr="00892A3C">
        <w:rPr>
          <w:noProof w:val="0"/>
        </w:rPr>
        <w:t xml:space="preserve"> </w:t>
      </w:r>
      <w:r w:rsidR="00AF169F" w:rsidRPr="00892A3C">
        <w:rPr>
          <w:noProof w:val="0"/>
        </w:rPr>
        <w:t>3.</w:t>
      </w:r>
    </w:p>
    <w:p w14:paraId="2691ED6A" w14:textId="77777777" w:rsidR="0086739B" w:rsidRPr="00892A3C" w:rsidRDefault="002F5EBA" w:rsidP="0086739B">
      <w:pPr>
        <w:pStyle w:val="HP"/>
        <w:ind w:left="1418" w:hanging="1418"/>
        <w:jc w:val="both"/>
        <w:rPr>
          <w:rStyle w:val="CharPartNo"/>
          <w:noProof w:val="0"/>
        </w:rPr>
      </w:pPr>
      <w:bookmarkStart w:id="44" w:name="_Toc107291214"/>
      <w:r w:rsidRPr="00892A3C">
        <w:rPr>
          <w:rStyle w:val="CharPartNo"/>
          <w:noProof w:val="0"/>
          <w:szCs w:val="32"/>
        </w:rPr>
        <w:br w:type="page"/>
      </w:r>
    </w:p>
    <w:p w14:paraId="2691ED6B" w14:textId="77777777" w:rsidR="0086739B" w:rsidRPr="00892A3C" w:rsidRDefault="0086739B" w:rsidP="0086739B">
      <w:pPr>
        <w:pStyle w:val="HP"/>
        <w:ind w:left="1418" w:hanging="1418"/>
        <w:jc w:val="both"/>
        <w:rPr>
          <w:noProof w:val="0"/>
        </w:rPr>
      </w:pPr>
      <w:r w:rsidRPr="00892A3C">
        <w:rPr>
          <w:rStyle w:val="CharPartNo"/>
          <w:noProof w:val="0"/>
          <w:szCs w:val="32"/>
        </w:rPr>
        <w:lastRenderedPageBreak/>
        <w:t xml:space="preserve">Part </w:t>
      </w:r>
      <w:r w:rsidR="00657546" w:rsidRPr="00892A3C">
        <w:rPr>
          <w:rStyle w:val="CharPartNo"/>
          <w:noProof w:val="0"/>
          <w:szCs w:val="32"/>
        </w:rPr>
        <w:t>4</w:t>
      </w:r>
      <w:r w:rsidRPr="00892A3C">
        <w:rPr>
          <w:noProof w:val="0"/>
        </w:rPr>
        <w:tab/>
      </w:r>
      <w:r w:rsidRPr="00892A3C">
        <w:rPr>
          <w:rStyle w:val="CharPartText"/>
          <w:noProof w:val="0"/>
          <w:szCs w:val="32"/>
        </w:rPr>
        <w:t xml:space="preserve">Fixed satellite service </w:t>
      </w:r>
      <w:r w:rsidR="00816E99" w:rsidRPr="00892A3C">
        <w:rPr>
          <w:rStyle w:val="CharPartText"/>
          <w:noProof w:val="0"/>
          <w:szCs w:val="32"/>
        </w:rPr>
        <w:t xml:space="preserve">Earth </w:t>
      </w:r>
      <w:r w:rsidRPr="00892A3C">
        <w:rPr>
          <w:rStyle w:val="CharPartText"/>
          <w:noProof w:val="0"/>
          <w:szCs w:val="32"/>
        </w:rPr>
        <w:t>receive</w:t>
      </w:r>
      <w:r w:rsidR="00816E99" w:rsidRPr="00892A3C">
        <w:rPr>
          <w:rStyle w:val="CharPartText"/>
          <w:noProof w:val="0"/>
          <w:szCs w:val="32"/>
        </w:rPr>
        <w:t xml:space="preserve"> stations</w:t>
      </w:r>
    </w:p>
    <w:p w14:paraId="2691ED6C" w14:textId="77777777" w:rsidR="0086739B" w:rsidRPr="00892A3C" w:rsidRDefault="0086739B" w:rsidP="0086739B">
      <w:pPr>
        <w:pStyle w:val="Header"/>
        <w:jc w:val="both"/>
        <w:rPr>
          <w:noProof w:val="0"/>
        </w:rPr>
      </w:pPr>
      <w:r w:rsidRPr="00892A3C">
        <w:rPr>
          <w:rStyle w:val="CharDivNo"/>
          <w:noProof w:val="0"/>
        </w:rPr>
        <w:t xml:space="preserve"> </w:t>
      </w:r>
      <w:r w:rsidRPr="00892A3C">
        <w:rPr>
          <w:rStyle w:val="CharDivText"/>
          <w:noProof w:val="0"/>
        </w:rPr>
        <w:t xml:space="preserve"> </w:t>
      </w:r>
    </w:p>
    <w:p w14:paraId="2691ED6D" w14:textId="77777777" w:rsidR="0086739B" w:rsidRPr="00892A3C" w:rsidRDefault="00657546" w:rsidP="0086739B">
      <w:pPr>
        <w:pStyle w:val="HR"/>
        <w:jc w:val="both"/>
        <w:rPr>
          <w:noProof w:val="0"/>
        </w:rPr>
      </w:pPr>
      <w:r w:rsidRPr="00892A3C">
        <w:rPr>
          <w:rStyle w:val="CharSectno"/>
          <w:noProof w:val="0"/>
        </w:rPr>
        <w:t>4</w:t>
      </w:r>
      <w:r w:rsidR="0086739B" w:rsidRPr="00892A3C">
        <w:rPr>
          <w:rStyle w:val="CharSectno"/>
          <w:noProof w:val="0"/>
        </w:rPr>
        <w:t>.1</w:t>
      </w:r>
      <w:r w:rsidR="0086739B" w:rsidRPr="00892A3C">
        <w:rPr>
          <w:noProof w:val="0"/>
        </w:rPr>
        <w:tab/>
        <w:t>Background</w:t>
      </w:r>
    </w:p>
    <w:p w14:paraId="2691ED6E" w14:textId="77777777" w:rsidR="0086739B" w:rsidRPr="00892A3C" w:rsidRDefault="0086739B" w:rsidP="00872CF9">
      <w:pPr>
        <w:pStyle w:val="R1"/>
        <w:ind w:hanging="397"/>
        <w:rPr>
          <w:noProof w:val="0"/>
        </w:rPr>
      </w:pPr>
      <w:r w:rsidRPr="00892A3C">
        <w:rPr>
          <w:noProof w:val="0"/>
        </w:rPr>
        <w:tab/>
      </w:r>
      <w:r w:rsidRPr="00892A3C">
        <w:rPr>
          <w:noProof w:val="0"/>
        </w:rPr>
        <w:tab/>
        <w:t xml:space="preserve">Fixed satellite service (FSS) </w:t>
      </w:r>
      <w:r w:rsidR="006F79B9" w:rsidRPr="00892A3C">
        <w:rPr>
          <w:noProof w:val="0"/>
        </w:rPr>
        <w:t>E</w:t>
      </w:r>
      <w:r w:rsidRPr="00892A3C">
        <w:rPr>
          <w:noProof w:val="0"/>
        </w:rPr>
        <w:t xml:space="preserve">arth </w:t>
      </w:r>
      <w:r w:rsidR="00816E99" w:rsidRPr="00892A3C">
        <w:rPr>
          <w:noProof w:val="0"/>
        </w:rPr>
        <w:t xml:space="preserve">receive </w:t>
      </w:r>
      <w:r w:rsidRPr="00892A3C">
        <w:rPr>
          <w:noProof w:val="0"/>
        </w:rPr>
        <w:t>station</w:t>
      </w:r>
      <w:r w:rsidR="00FE5064" w:rsidRPr="00892A3C">
        <w:rPr>
          <w:noProof w:val="0"/>
        </w:rPr>
        <w:t>s</w:t>
      </w:r>
      <w:r w:rsidRPr="00892A3C">
        <w:rPr>
          <w:noProof w:val="0"/>
        </w:rPr>
        <w:t xml:space="preserve"> operate across the 3400-4200 MHz band. The </w:t>
      </w:r>
      <w:r w:rsidR="00D9503C" w:rsidRPr="00892A3C">
        <w:rPr>
          <w:noProof w:val="0"/>
        </w:rPr>
        <w:t>Spectrum Plan</w:t>
      </w:r>
      <w:r w:rsidR="00D9503C" w:rsidRPr="00892A3C">
        <w:rPr>
          <w:i/>
          <w:noProof w:val="0"/>
        </w:rPr>
        <w:t xml:space="preserve"> </w:t>
      </w:r>
      <w:r w:rsidRPr="00892A3C">
        <w:rPr>
          <w:noProof w:val="0"/>
        </w:rPr>
        <w:t>al</w:t>
      </w:r>
      <w:r w:rsidR="005144E1" w:rsidRPr="00892A3C">
        <w:rPr>
          <w:noProof w:val="0"/>
        </w:rPr>
        <w:t>locates the 3400-3600 MHz and 36</w:t>
      </w:r>
      <w:r w:rsidRPr="00892A3C">
        <w:rPr>
          <w:noProof w:val="0"/>
        </w:rPr>
        <w:t>00-4200 MHz bands to the FSS on a secondary and primary basis respectively.</w:t>
      </w:r>
    </w:p>
    <w:p w14:paraId="2691ED6F" w14:textId="77777777" w:rsidR="0086739B" w:rsidRPr="00892A3C" w:rsidRDefault="00657546" w:rsidP="00872CF9">
      <w:pPr>
        <w:pStyle w:val="HR"/>
        <w:jc w:val="both"/>
        <w:rPr>
          <w:noProof w:val="0"/>
        </w:rPr>
      </w:pPr>
      <w:r w:rsidRPr="00892A3C">
        <w:rPr>
          <w:rStyle w:val="CharSectno"/>
          <w:noProof w:val="0"/>
        </w:rPr>
        <w:t>4</w:t>
      </w:r>
      <w:r w:rsidR="0086739B" w:rsidRPr="00892A3C">
        <w:rPr>
          <w:rStyle w:val="CharSectno"/>
          <w:noProof w:val="0"/>
        </w:rPr>
        <w:t>.2</w:t>
      </w:r>
      <w:r w:rsidR="0086739B" w:rsidRPr="00892A3C">
        <w:rPr>
          <w:noProof w:val="0"/>
        </w:rPr>
        <w:tab/>
        <w:t xml:space="preserve">Protection requirements – FSS </w:t>
      </w:r>
      <w:r w:rsidR="00D91C28" w:rsidRPr="00892A3C">
        <w:rPr>
          <w:noProof w:val="0"/>
        </w:rPr>
        <w:t xml:space="preserve">Earth </w:t>
      </w:r>
      <w:r w:rsidR="00816E99" w:rsidRPr="00892A3C">
        <w:rPr>
          <w:noProof w:val="0"/>
        </w:rPr>
        <w:t xml:space="preserve">receive </w:t>
      </w:r>
      <w:r w:rsidR="00D91C28" w:rsidRPr="00892A3C">
        <w:rPr>
          <w:noProof w:val="0"/>
        </w:rPr>
        <w:t>station</w:t>
      </w:r>
      <w:r w:rsidR="00816E99" w:rsidRPr="00892A3C">
        <w:rPr>
          <w:noProof w:val="0"/>
        </w:rPr>
        <w:t>s</w:t>
      </w:r>
      <w:r w:rsidR="00D91C28" w:rsidRPr="00892A3C">
        <w:rPr>
          <w:noProof w:val="0"/>
        </w:rPr>
        <w:t xml:space="preserve"> </w:t>
      </w:r>
      <w:r w:rsidR="00872CF9" w:rsidRPr="00892A3C">
        <w:rPr>
          <w:noProof w:val="0"/>
        </w:rPr>
        <w:t xml:space="preserve">operating </w:t>
      </w:r>
      <w:r w:rsidR="0086739B" w:rsidRPr="00892A3C">
        <w:rPr>
          <w:noProof w:val="0"/>
        </w:rPr>
        <w:t>in the 3400-3600 MHz band</w:t>
      </w:r>
    </w:p>
    <w:p w14:paraId="2691ED70" w14:textId="77777777" w:rsidR="0086739B" w:rsidRPr="00892A3C" w:rsidRDefault="0086739B" w:rsidP="0086739B">
      <w:pPr>
        <w:pStyle w:val="R1"/>
        <w:ind w:hanging="397"/>
        <w:rPr>
          <w:noProof w:val="0"/>
        </w:rPr>
      </w:pPr>
      <w:r w:rsidRPr="00892A3C">
        <w:rPr>
          <w:noProof w:val="0"/>
        </w:rPr>
        <w:tab/>
        <w:t>(1)</w:t>
      </w:r>
      <w:r w:rsidRPr="00892A3C">
        <w:rPr>
          <w:noProof w:val="0"/>
        </w:rPr>
        <w:tab/>
        <w:t xml:space="preserve">As indicated in section 12 of Part 1 to the </w:t>
      </w:r>
      <w:r w:rsidR="00D9503C" w:rsidRPr="00892A3C">
        <w:rPr>
          <w:noProof w:val="0"/>
        </w:rPr>
        <w:t>Spectrum Plan,</w:t>
      </w:r>
      <w:r w:rsidRPr="00892A3C">
        <w:rPr>
          <w:noProof w:val="0"/>
        </w:rPr>
        <w:t xml:space="preserve"> a secondary service: </w:t>
      </w:r>
    </w:p>
    <w:p w14:paraId="2691ED71" w14:textId="77777777" w:rsidR="0086739B" w:rsidRPr="00892A3C" w:rsidRDefault="0086739B" w:rsidP="007A4544">
      <w:pPr>
        <w:pStyle w:val="R1"/>
        <w:numPr>
          <w:ilvl w:val="0"/>
          <w:numId w:val="6"/>
        </w:numPr>
        <w:rPr>
          <w:noProof w:val="0"/>
        </w:rPr>
      </w:pPr>
      <w:r w:rsidRPr="00892A3C">
        <w:rPr>
          <w:noProof w:val="0"/>
        </w:rPr>
        <w:t xml:space="preserve">must </w:t>
      </w:r>
      <w:r w:rsidR="00D9503C" w:rsidRPr="00892A3C">
        <w:rPr>
          <w:noProof w:val="0"/>
        </w:rPr>
        <w:t xml:space="preserve">not </w:t>
      </w:r>
      <w:r w:rsidRPr="00892A3C">
        <w:rPr>
          <w:noProof w:val="0"/>
        </w:rPr>
        <w:t>cause interference to a primary service, irrespective of who was operating first-in-time;</w:t>
      </w:r>
    </w:p>
    <w:p w14:paraId="2691ED72" w14:textId="77777777" w:rsidR="0086739B" w:rsidRPr="00892A3C" w:rsidRDefault="0086739B" w:rsidP="007A4544">
      <w:pPr>
        <w:pStyle w:val="R1"/>
        <w:numPr>
          <w:ilvl w:val="0"/>
          <w:numId w:val="6"/>
        </w:numPr>
        <w:rPr>
          <w:noProof w:val="0"/>
        </w:rPr>
      </w:pPr>
      <w:r w:rsidRPr="00892A3C">
        <w:rPr>
          <w:noProof w:val="0"/>
        </w:rPr>
        <w:t>cannot claim protection from harmful interference caused by a primary service.</w:t>
      </w:r>
    </w:p>
    <w:p w14:paraId="2691ED73" w14:textId="77777777" w:rsidR="00872CF9" w:rsidRPr="00892A3C" w:rsidRDefault="00872CF9" w:rsidP="00872CF9">
      <w:pPr>
        <w:pStyle w:val="R1"/>
        <w:ind w:hanging="397"/>
        <w:rPr>
          <w:noProof w:val="0"/>
        </w:rPr>
      </w:pPr>
      <w:r w:rsidRPr="00892A3C">
        <w:rPr>
          <w:noProof w:val="0"/>
        </w:rPr>
        <w:t>(2)</w:t>
      </w:r>
      <w:r w:rsidRPr="00892A3C">
        <w:rPr>
          <w:noProof w:val="0"/>
        </w:rPr>
        <w:tab/>
        <w:t xml:space="preserve">Radiocommunications transmitters operated under a spectrum licence in the 3.4 GHz band in accordance with the conditions of the licence, are not taken to cause unacceptable interference to FSS </w:t>
      </w:r>
      <w:r w:rsidR="00023CA6" w:rsidRPr="00892A3C">
        <w:rPr>
          <w:noProof w:val="0"/>
        </w:rPr>
        <w:t>E</w:t>
      </w:r>
      <w:r w:rsidRPr="00892A3C">
        <w:rPr>
          <w:noProof w:val="0"/>
        </w:rPr>
        <w:t xml:space="preserve">arth </w:t>
      </w:r>
      <w:r w:rsidR="003E3122" w:rsidRPr="00892A3C">
        <w:rPr>
          <w:noProof w:val="0"/>
        </w:rPr>
        <w:t xml:space="preserve">receive </w:t>
      </w:r>
      <w:r w:rsidRPr="00892A3C">
        <w:rPr>
          <w:noProof w:val="0"/>
        </w:rPr>
        <w:t>station</w:t>
      </w:r>
      <w:r w:rsidR="00FE5064" w:rsidRPr="00892A3C">
        <w:rPr>
          <w:noProof w:val="0"/>
        </w:rPr>
        <w:t>s</w:t>
      </w:r>
      <w:r w:rsidRPr="00892A3C">
        <w:rPr>
          <w:noProof w:val="0"/>
        </w:rPr>
        <w:t xml:space="preserve"> operating in the 3400-3600 MHz band.</w:t>
      </w:r>
    </w:p>
    <w:p w14:paraId="2691ED74" w14:textId="583B6759" w:rsidR="0086739B" w:rsidRPr="00892A3C" w:rsidRDefault="00872CF9" w:rsidP="00872CF9">
      <w:pPr>
        <w:pStyle w:val="R1"/>
        <w:ind w:hanging="397"/>
        <w:rPr>
          <w:noProof w:val="0"/>
        </w:rPr>
      </w:pPr>
      <w:r w:rsidRPr="00892A3C">
        <w:rPr>
          <w:noProof w:val="0"/>
        </w:rPr>
        <w:t>(3</w:t>
      </w:r>
      <w:r w:rsidR="0086739B" w:rsidRPr="00892A3C">
        <w:rPr>
          <w:noProof w:val="0"/>
        </w:rPr>
        <w:t>)</w:t>
      </w:r>
      <w:r w:rsidR="0086739B" w:rsidRPr="00892A3C">
        <w:rPr>
          <w:noProof w:val="0"/>
        </w:rPr>
        <w:tab/>
      </w:r>
      <w:r w:rsidRPr="00892A3C">
        <w:rPr>
          <w:noProof w:val="0"/>
        </w:rPr>
        <w:t xml:space="preserve">In planning for the operation of fixed transmitters under a spectrum licence in the 3.4 GHz band, </w:t>
      </w:r>
      <w:r w:rsidR="006D73CE" w:rsidRPr="00892A3C">
        <w:rPr>
          <w:noProof w:val="0"/>
        </w:rPr>
        <w:t>before registering devices,</w:t>
      </w:r>
      <w:r w:rsidR="006D73CE" w:rsidRPr="00892A3C">
        <w:rPr>
          <w:i/>
          <w:noProof w:val="0"/>
        </w:rPr>
        <w:t xml:space="preserve"> </w:t>
      </w:r>
      <w:r w:rsidRPr="00892A3C">
        <w:rPr>
          <w:noProof w:val="0"/>
        </w:rPr>
        <w:t>spectrum licensees</w:t>
      </w:r>
      <w:r w:rsidR="0086739B" w:rsidRPr="00892A3C">
        <w:rPr>
          <w:noProof w:val="0"/>
        </w:rPr>
        <w:t xml:space="preserve"> </w:t>
      </w:r>
      <w:r w:rsidR="00F10ADA" w:rsidRPr="00892A3C">
        <w:rPr>
          <w:noProof w:val="0"/>
        </w:rPr>
        <w:t>must</w:t>
      </w:r>
      <w:r w:rsidR="00FE5064" w:rsidRPr="00892A3C">
        <w:rPr>
          <w:i/>
          <w:noProof w:val="0"/>
        </w:rPr>
        <w:t xml:space="preserve"> </w:t>
      </w:r>
      <w:r w:rsidR="00F10ADA" w:rsidRPr="00892A3C">
        <w:rPr>
          <w:noProof w:val="0"/>
        </w:rPr>
        <w:t xml:space="preserve">notify </w:t>
      </w:r>
      <w:r w:rsidR="006D73CE" w:rsidRPr="00892A3C">
        <w:rPr>
          <w:noProof w:val="0"/>
        </w:rPr>
        <w:t>the licensee of</w:t>
      </w:r>
      <w:r w:rsidR="009224AE" w:rsidRPr="00892A3C">
        <w:rPr>
          <w:noProof w:val="0"/>
        </w:rPr>
        <w:t xml:space="preserve"> </w:t>
      </w:r>
      <w:r w:rsidR="006D73CE" w:rsidRPr="00892A3C">
        <w:rPr>
          <w:noProof w:val="0"/>
        </w:rPr>
        <w:t>an</w:t>
      </w:r>
      <w:r w:rsidR="00F10ADA" w:rsidRPr="00892A3C">
        <w:rPr>
          <w:noProof w:val="0"/>
        </w:rPr>
        <w:t xml:space="preserve"> </w:t>
      </w:r>
      <w:r w:rsidR="0086739B" w:rsidRPr="00892A3C">
        <w:rPr>
          <w:noProof w:val="0"/>
        </w:rPr>
        <w:t xml:space="preserve">FSS </w:t>
      </w:r>
      <w:r w:rsidR="00023CA6" w:rsidRPr="00892A3C">
        <w:rPr>
          <w:noProof w:val="0"/>
        </w:rPr>
        <w:t xml:space="preserve">Earth </w:t>
      </w:r>
      <w:r w:rsidR="00816E99" w:rsidRPr="00892A3C">
        <w:rPr>
          <w:noProof w:val="0"/>
        </w:rPr>
        <w:t xml:space="preserve">receive </w:t>
      </w:r>
      <w:r w:rsidR="00023CA6" w:rsidRPr="00892A3C">
        <w:rPr>
          <w:noProof w:val="0"/>
        </w:rPr>
        <w:t>station</w:t>
      </w:r>
      <w:r w:rsidR="0086739B" w:rsidRPr="00892A3C">
        <w:rPr>
          <w:noProof w:val="0"/>
        </w:rPr>
        <w:t xml:space="preserve"> </w:t>
      </w:r>
      <w:r w:rsidR="00F10ADA" w:rsidRPr="00892A3C">
        <w:rPr>
          <w:noProof w:val="0"/>
        </w:rPr>
        <w:t xml:space="preserve">if </w:t>
      </w:r>
      <w:r w:rsidR="00FE5064" w:rsidRPr="00892A3C">
        <w:rPr>
          <w:noProof w:val="0"/>
        </w:rPr>
        <w:t xml:space="preserve">frequency </w:t>
      </w:r>
      <w:r w:rsidR="00F10ADA" w:rsidRPr="00892A3C">
        <w:rPr>
          <w:noProof w:val="0"/>
        </w:rPr>
        <w:t xml:space="preserve">coordination indicates that interference may occur. This gives notice to the affected FSS licensee to implement mitigation measures, implement alternative </w:t>
      </w:r>
      <w:del w:id="45" w:author="David Goggin" w:date="2018-04-27T15:27:00Z">
        <w:r w:rsidR="00F10ADA" w:rsidRPr="00892A3C" w:rsidDel="00D55BC1">
          <w:rPr>
            <w:noProof w:val="0"/>
          </w:rPr>
          <w:delText>arrangments</w:delText>
        </w:r>
      </w:del>
      <w:ins w:id="46" w:author="David Goggin" w:date="2018-04-27T15:27:00Z">
        <w:r w:rsidR="00D55BC1" w:rsidRPr="00D55BC1">
          <w:rPr>
            <w:noProof w:val="0"/>
          </w:rPr>
          <w:t>arrangements</w:t>
        </w:r>
      </w:ins>
      <w:r w:rsidR="00F10ADA" w:rsidRPr="00892A3C">
        <w:rPr>
          <w:noProof w:val="0"/>
        </w:rPr>
        <w:t xml:space="preserve"> for the delivery of their service or negotiate with the relevant spectrum licensee for the continued operation of their service.</w:t>
      </w:r>
      <w:r w:rsidRPr="00892A3C">
        <w:rPr>
          <w:noProof w:val="0"/>
        </w:rPr>
        <w:t xml:space="preserve"> </w:t>
      </w:r>
    </w:p>
    <w:p w14:paraId="2691ED75" w14:textId="1D8CAA8E" w:rsidR="00F10ADA" w:rsidRPr="00892A3C" w:rsidRDefault="003A7205" w:rsidP="00F10ADA">
      <w:pPr>
        <w:pStyle w:val="R1"/>
        <w:ind w:left="1437" w:hanging="870"/>
        <w:rPr>
          <w:noProof w:val="0"/>
        </w:rPr>
      </w:pPr>
      <w:r w:rsidRPr="00892A3C">
        <w:rPr>
          <w:i/>
          <w:noProof w:val="0"/>
          <w:sz w:val="20"/>
          <w:szCs w:val="20"/>
        </w:rPr>
        <w:tab/>
      </w:r>
      <w:r w:rsidR="00F10ADA" w:rsidRPr="00892A3C">
        <w:rPr>
          <w:i/>
          <w:noProof w:val="0"/>
          <w:sz w:val="20"/>
          <w:szCs w:val="20"/>
        </w:rPr>
        <w:t xml:space="preserve">Note </w:t>
      </w:r>
      <w:r w:rsidR="00F10ADA" w:rsidRPr="00892A3C">
        <w:rPr>
          <w:i/>
          <w:noProof w:val="0"/>
          <w:sz w:val="20"/>
          <w:szCs w:val="20"/>
        </w:rPr>
        <w:tab/>
      </w:r>
      <w:r w:rsidR="00F10ADA" w:rsidRPr="00892A3C">
        <w:rPr>
          <w:i/>
          <w:noProof w:val="0"/>
          <w:sz w:val="20"/>
          <w:szCs w:val="20"/>
        </w:rPr>
        <w:tab/>
      </w:r>
      <w:r w:rsidR="00F10ADA" w:rsidRPr="00892A3C">
        <w:rPr>
          <w:noProof w:val="0"/>
          <w:sz w:val="20"/>
          <w:szCs w:val="20"/>
        </w:rPr>
        <w:t>Where practical, spectrum licensees are encouraged to work with incumb</w:t>
      </w:r>
      <w:r w:rsidR="00043AEB" w:rsidRPr="00892A3C">
        <w:rPr>
          <w:noProof w:val="0"/>
          <w:sz w:val="20"/>
          <w:szCs w:val="20"/>
        </w:rPr>
        <w:t>e</w:t>
      </w:r>
      <w:r w:rsidR="00F10ADA" w:rsidRPr="00892A3C">
        <w:rPr>
          <w:noProof w:val="0"/>
          <w:sz w:val="20"/>
          <w:szCs w:val="20"/>
        </w:rPr>
        <w:t>nt FSS Earth receive licensees to resolve any interference issues</w:t>
      </w:r>
      <w:r w:rsidR="00F10ADA" w:rsidRPr="00892A3C">
        <w:rPr>
          <w:i/>
          <w:noProof w:val="0"/>
          <w:sz w:val="20"/>
          <w:szCs w:val="20"/>
        </w:rPr>
        <w:t>.</w:t>
      </w:r>
    </w:p>
    <w:p w14:paraId="2691ED76" w14:textId="38752D72" w:rsidR="00872CF9" w:rsidRPr="00892A3C" w:rsidRDefault="00657546" w:rsidP="00872CF9">
      <w:pPr>
        <w:pStyle w:val="HR"/>
        <w:jc w:val="both"/>
        <w:rPr>
          <w:noProof w:val="0"/>
        </w:rPr>
      </w:pPr>
      <w:r w:rsidRPr="00892A3C">
        <w:rPr>
          <w:rStyle w:val="CharSectno"/>
          <w:noProof w:val="0"/>
        </w:rPr>
        <w:t>4</w:t>
      </w:r>
      <w:r w:rsidR="00872CF9" w:rsidRPr="00892A3C">
        <w:rPr>
          <w:rStyle w:val="CharSectno"/>
          <w:noProof w:val="0"/>
        </w:rPr>
        <w:t>.3</w:t>
      </w:r>
      <w:r w:rsidR="00872CF9" w:rsidRPr="00892A3C">
        <w:rPr>
          <w:noProof w:val="0"/>
        </w:rPr>
        <w:tab/>
        <w:t xml:space="preserve">Protection requirements – FSS </w:t>
      </w:r>
      <w:r w:rsidR="00D91C28" w:rsidRPr="00892A3C">
        <w:rPr>
          <w:noProof w:val="0"/>
        </w:rPr>
        <w:t xml:space="preserve">Earth </w:t>
      </w:r>
      <w:r w:rsidR="00816E99" w:rsidRPr="00892A3C">
        <w:rPr>
          <w:noProof w:val="0"/>
        </w:rPr>
        <w:t xml:space="preserve">receive </w:t>
      </w:r>
      <w:r w:rsidR="00D91C28" w:rsidRPr="00892A3C">
        <w:rPr>
          <w:noProof w:val="0"/>
        </w:rPr>
        <w:t>station</w:t>
      </w:r>
      <w:r w:rsidR="00DC3745" w:rsidRPr="00892A3C">
        <w:rPr>
          <w:noProof w:val="0"/>
        </w:rPr>
        <w:t>s</w:t>
      </w:r>
      <w:r w:rsidR="00D91C28" w:rsidRPr="00892A3C">
        <w:rPr>
          <w:noProof w:val="0"/>
        </w:rPr>
        <w:t xml:space="preserve"> </w:t>
      </w:r>
      <w:r w:rsidR="00872CF9" w:rsidRPr="00892A3C">
        <w:rPr>
          <w:noProof w:val="0"/>
        </w:rPr>
        <w:t>operating in the 3600-4200 MHz band</w:t>
      </w:r>
    </w:p>
    <w:p w14:paraId="2691ED77" w14:textId="66C952D3" w:rsidR="00872CF9" w:rsidRPr="00892A3C" w:rsidRDefault="00872CF9" w:rsidP="00872CF9">
      <w:pPr>
        <w:pStyle w:val="R1"/>
        <w:ind w:hanging="397"/>
        <w:rPr>
          <w:noProof w:val="0"/>
        </w:rPr>
      </w:pPr>
      <w:r w:rsidRPr="00892A3C">
        <w:rPr>
          <w:noProof w:val="0"/>
        </w:rPr>
        <w:tab/>
        <w:t>(1)</w:t>
      </w:r>
      <w:r w:rsidRPr="00892A3C">
        <w:rPr>
          <w:noProof w:val="0"/>
        </w:rPr>
        <w:tab/>
        <w:t xml:space="preserve">Radiocommunications transmitters operated under a spectrum licence in the 3.4 GHz band must </w:t>
      </w:r>
      <w:r w:rsidR="006D0058" w:rsidRPr="00892A3C">
        <w:rPr>
          <w:noProof w:val="0"/>
        </w:rPr>
        <w:t xml:space="preserve">protect FSS Earth stations from </w:t>
      </w:r>
      <w:ins w:id="47" w:author="Author">
        <w:r w:rsidR="008413EC" w:rsidRPr="00892A3C">
          <w:rPr>
            <w:noProof w:val="0"/>
          </w:rPr>
          <w:t xml:space="preserve">co-channel emissions, </w:t>
        </w:r>
      </w:ins>
      <w:r w:rsidR="006D0058" w:rsidRPr="00892A3C">
        <w:rPr>
          <w:noProof w:val="0"/>
        </w:rPr>
        <w:t xml:space="preserve">unwanted emissions and receiver overload, </w:t>
      </w:r>
      <w:r w:rsidRPr="00892A3C">
        <w:rPr>
          <w:noProof w:val="0"/>
        </w:rPr>
        <w:t>if the receiver:</w:t>
      </w:r>
    </w:p>
    <w:p w14:paraId="2691ED78" w14:textId="77777777" w:rsidR="00872CF9" w:rsidRPr="00D55BC1" w:rsidRDefault="00872CF9" w:rsidP="0016468C">
      <w:pPr>
        <w:pStyle w:val="ListParagraph"/>
        <w:keepNext/>
        <w:numPr>
          <w:ilvl w:val="0"/>
          <w:numId w:val="7"/>
        </w:numPr>
        <w:spacing w:before="120"/>
        <w:ind w:left="1701" w:hanging="709"/>
      </w:pPr>
      <w:r w:rsidRPr="00D55BC1">
        <w:t xml:space="preserve">is </w:t>
      </w:r>
      <w:r w:rsidR="007A4544" w:rsidRPr="00D55BC1">
        <w:t xml:space="preserve">licensed under the Act; </w:t>
      </w:r>
      <w:r w:rsidRPr="00D55BC1">
        <w:t xml:space="preserve"> </w:t>
      </w:r>
    </w:p>
    <w:p w14:paraId="2691ED79" w14:textId="77777777" w:rsidR="00872CF9" w:rsidRPr="00D55BC1" w:rsidRDefault="00872CF9" w:rsidP="0016468C">
      <w:pPr>
        <w:pStyle w:val="ListParagraph"/>
        <w:keepNext/>
        <w:numPr>
          <w:ilvl w:val="0"/>
          <w:numId w:val="7"/>
        </w:numPr>
        <w:spacing w:before="120"/>
        <w:ind w:left="1701" w:hanging="709"/>
      </w:pPr>
      <w:r w:rsidRPr="00D55BC1">
        <w:t>was registered in the Register prior to the date on which the device operated under the spectrum licence is registered</w:t>
      </w:r>
      <w:r w:rsidR="007A4544" w:rsidRPr="00D55BC1">
        <w:t xml:space="preserve">; </w:t>
      </w:r>
    </w:p>
    <w:p w14:paraId="2EBA8CA0" w14:textId="77777777" w:rsidR="008413EC" w:rsidRPr="00D55BC1" w:rsidRDefault="00DC3745" w:rsidP="0016468C">
      <w:pPr>
        <w:pStyle w:val="ListParagraph"/>
        <w:keepNext/>
        <w:numPr>
          <w:ilvl w:val="0"/>
          <w:numId w:val="7"/>
        </w:numPr>
        <w:spacing w:before="120"/>
        <w:ind w:left="1701" w:hanging="709"/>
        <w:rPr>
          <w:ins w:id="48" w:author="Author"/>
        </w:rPr>
      </w:pPr>
      <w:r w:rsidRPr="00D55BC1">
        <w:t xml:space="preserve">is </w:t>
      </w:r>
      <w:r w:rsidR="00BD7FCA" w:rsidRPr="00D55BC1">
        <w:t>located</w:t>
      </w:r>
      <w:r w:rsidR="007A4544" w:rsidRPr="00D55BC1">
        <w:t xml:space="preserve"> within</w:t>
      </w:r>
      <w:ins w:id="49" w:author="Author">
        <w:r w:rsidR="008413EC" w:rsidRPr="00D55BC1">
          <w:t>:</w:t>
        </w:r>
      </w:ins>
    </w:p>
    <w:p w14:paraId="7B92CD63" w14:textId="671C54BB" w:rsidR="008413EC" w:rsidRPr="00D55BC1" w:rsidRDefault="007A4544" w:rsidP="0086149D">
      <w:pPr>
        <w:pStyle w:val="ListParagraph"/>
        <w:keepNext/>
        <w:numPr>
          <w:ilvl w:val="1"/>
          <w:numId w:val="7"/>
        </w:numPr>
        <w:spacing w:before="120"/>
        <w:rPr>
          <w:ins w:id="50" w:author="Author"/>
        </w:rPr>
      </w:pPr>
      <w:del w:id="51" w:author="Author">
        <w:r w:rsidRPr="00D55BC1" w:rsidDel="008413EC">
          <w:delText xml:space="preserve"> </w:delText>
        </w:r>
      </w:del>
      <w:r w:rsidRPr="00D55BC1">
        <w:t xml:space="preserve">100 km </w:t>
      </w:r>
      <w:ins w:id="52" w:author="Author">
        <w:r w:rsidR="00576575" w:rsidRPr="00D55BC1">
          <w:t>of and not operating co-channel to</w:t>
        </w:r>
      </w:ins>
      <w:del w:id="53" w:author="Author">
        <w:r w:rsidRPr="00D55BC1" w:rsidDel="00576575">
          <w:delText>of</w:delText>
        </w:r>
      </w:del>
      <w:r w:rsidRPr="00D55BC1">
        <w:t xml:space="preserve"> a </w:t>
      </w:r>
      <w:r w:rsidR="00DC3745" w:rsidRPr="00D55BC1">
        <w:t>r</w:t>
      </w:r>
      <w:r w:rsidRPr="00D55BC1">
        <w:t>adiocommunications transmitter operated under a spectrum licence in the 3.4 GHz band</w:t>
      </w:r>
      <w:r w:rsidR="003572E8" w:rsidRPr="00D55BC1">
        <w:t xml:space="preserve">; </w:t>
      </w:r>
      <w:ins w:id="54" w:author="Author">
        <w:r w:rsidR="008413EC" w:rsidRPr="00D55BC1">
          <w:t>or</w:t>
        </w:r>
      </w:ins>
    </w:p>
    <w:p w14:paraId="2691ED7A" w14:textId="6966CC4D" w:rsidR="007A4544" w:rsidRPr="00D55BC1" w:rsidRDefault="002B044F" w:rsidP="0086149D">
      <w:pPr>
        <w:pStyle w:val="ListParagraph"/>
        <w:keepNext/>
        <w:numPr>
          <w:ilvl w:val="1"/>
          <w:numId w:val="7"/>
        </w:numPr>
        <w:spacing w:before="120"/>
      </w:pPr>
      <w:ins w:id="55" w:author="Author">
        <w:r w:rsidRPr="00D55BC1">
          <w:t>2</w:t>
        </w:r>
        <w:r w:rsidR="008413EC" w:rsidRPr="00D55BC1">
          <w:t xml:space="preserve">00 km of </w:t>
        </w:r>
        <w:r w:rsidR="00576575" w:rsidRPr="00D55BC1">
          <w:t xml:space="preserve">and operating co-channel to </w:t>
        </w:r>
        <w:r w:rsidR="008413EC" w:rsidRPr="00D55BC1">
          <w:t>a radiocommunications transmitter operated under a spectrum licence in the 3</w:t>
        </w:r>
        <w:r w:rsidR="00576575" w:rsidRPr="00D55BC1">
          <w:t>600</w:t>
        </w:r>
        <w:r w:rsidR="008413EC" w:rsidRPr="00D55BC1">
          <w:t xml:space="preserve">-3700 MHz frequency band; </w:t>
        </w:r>
      </w:ins>
      <w:r w:rsidR="003572E8" w:rsidRPr="00D55BC1">
        <w:t>and</w:t>
      </w:r>
    </w:p>
    <w:p w14:paraId="2691ED7B" w14:textId="0785CE6C" w:rsidR="003572E8" w:rsidRPr="00D55BC1" w:rsidRDefault="00DC3745" w:rsidP="0016468C">
      <w:pPr>
        <w:pStyle w:val="ListParagraph"/>
        <w:keepNext/>
        <w:numPr>
          <w:ilvl w:val="0"/>
          <w:numId w:val="7"/>
        </w:numPr>
        <w:spacing w:before="120"/>
        <w:ind w:left="1701" w:hanging="709"/>
      </w:pPr>
      <w:r w:rsidRPr="00D55BC1">
        <w:t xml:space="preserve">is </w:t>
      </w:r>
      <w:r w:rsidR="003572E8" w:rsidRPr="00D55BC1">
        <w:t>operating in the 3600-4200 MHz band.</w:t>
      </w:r>
    </w:p>
    <w:p w14:paraId="2BA9D8E3" w14:textId="0AF03406" w:rsidR="008413EC" w:rsidRPr="00892A3C" w:rsidRDefault="008413EC" w:rsidP="009906B7">
      <w:pPr>
        <w:pStyle w:val="R1"/>
        <w:ind w:hanging="397"/>
        <w:rPr>
          <w:ins w:id="56" w:author="Author"/>
          <w:noProof w:val="0"/>
        </w:rPr>
      </w:pPr>
      <w:ins w:id="57" w:author="Author">
        <w:r w:rsidRPr="00892A3C">
          <w:rPr>
            <w:noProof w:val="0"/>
          </w:rPr>
          <w:t>(2)</w:t>
        </w:r>
        <w:r w:rsidRPr="00892A3C">
          <w:rPr>
            <w:noProof w:val="0"/>
          </w:rPr>
          <w:tab/>
          <w:t xml:space="preserve">FSS Earth station receivers are to be protected from co-channel emissions to a </w:t>
        </w:r>
        <w:r w:rsidR="00E123CE" w:rsidRPr="00892A3C">
          <w:rPr>
            <w:noProof w:val="0"/>
          </w:rPr>
          <w:t xml:space="preserve">maximum interference </w:t>
        </w:r>
        <w:r w:rsidRPr="00892A3C">
          <w:rPr>
            <w:noProof w:val="0"/>
          </w:rPr>
          <w:t>level of -128.6 dBm/MHz not to be exceede</w:t>
        </w:r>
        <w:r w:rsidR="00E123CE" w:rsidRPr="00892A3C">
          <w:rPr>
            <w:noProof w:val="0"/>
          </w:rPr>
          <w:t>d for more than 20% of the time; and</w:t>
        </w:r>
      </w:ins>
    </w:p>
    <w:p w14:paraId="473678E3" w14:textId="4CB53079" w:rsidR="00E123CE" w:rsidRPr="00892A3C" w:rsidRDefault="009906B7" w:rsidP="00E123CE">
      <w:pPr>
        <w:pStyle w:val="R1"/>
        <w:ind w:left="1437" w:hanging="870"/>
        <w:rPr>
          <w:ins w:id="58" w:author="Author"/>
          <w:noProof w:val="0"/>
        </w:rPr>
      </w:pPr>
      <w:ins w:id="59" w:author="Author">
        <w:r w:rsidRPr="00892A3C">
          <w:rPr>
            <w:i/>
            <w:noProof w:val="0"/>
            <w:sz w:val="20"/>
            <w:szCs w:val="20"/>
          </w:rPr>
          <w:lastRenderedPageBreak/>
          <w:tab/>
        </w:r>
        <w:r w:rsidR="00E123CE" w:rsidRPr="00892A3C">
          <w:rPr>
            <w:i/>
            <w:noProof w:val="0"/>
            <w:sz w:val="20"/>
            <w:szCs w:val="20"/>
          </w:rPr>
          <w:t>Note 1</w:t>
        </w:r>
        <w:r w:rsidR="00E123CE" w:rsidRPr="00892A3C">
          <w:rPr>
            <w:i/>
            <w:noProof w:val="0"/>
            <w:sz w:val="20"/>
            <w:szCs w:val="20"/>
          </w:rPr>
          <w:tab/>
        </w:r>
        <w:r w:rsidR="00E123CE" w:rsidRPr="00892A3C">
          <w:rPr>
            <w:i/>
            <w:noProof w:val="0"/>
            <w:sz w:val="20"/>
            <w:szCs w:val="20"/>
          </w:rPr>
          <w:tab/>
        </w:r>
        <w:r w:rsidR="00E123CE" w:rsidRPr="00892A3C">
          <w:rPr>
            <w:noProof w:val="0"/>
            <w:sz w:val="20"/>
            <w:szCs w:val="20"/>
          </w:rPr>
          <w:t>Refer to</w:t>
        </w:r>
        <w:r w:rsidR="00E123CE" w:rsidRPr="00892A3C">
          <w:rPr>
            <w:i/>
            <w:noProof w:val="0"/>
            <w:sz w:val="20"/>
            <w:szCs w:val="20"/>
          </w:rPr>
          <w:t xml:space="preserve"> </w:t>
        </w:r>
        <w:r w:rsidR="00E123CE" w:rsidRPr="00892A3C">
          <w:rPr>
            <w:noProof w:val="0"/>
            <w:sz w:val="20"/>
            <w:szCs w:val="20"/>
          </w:rPr>
          <w:t>Recommendation ITU-R SF.1006 for further guidance on the procedure to use for the protection of FSS Earth receive stations.</w:t>
        </w:r>
      </w:ins>
    </w:p>
    <w:p w14:paraId="2D42ED30" w14:textId="77777777" w:rsidR="00E123CE" w:rsidRPr="00892A3C" w:rsidRDefault="00E123CE" w:rsidP="009906B7">
      <w:pPr>
        <w:rPr>
          <w:ins w:id="60" w:author="Author"/>
          <w:noProof w:val="0"/>
        </w:rPr>
      </w:pPr>
    </w:p>
    <w:p w14:paraId="2691ED7C" w14:textId="27B89192" w:rsidR="00291DA1" w:rsidRPr="00892A3C" w:rsidRDefault="00C66327" w:rsidP="00C66327">
      <w:pPr>
        <w:pStyle w:val="R1"/>
        <w:ind w:hanging="397"/>
        <w:rPr>
          <w:noProof w:val="0"/>
        </w:rPr>
      </w:pPr>
      <w:r w:rsidRPr="00892A3C">
        <w:rPr>
          <w:noProof w:val="0"/>
        </w:rPr>
        <w:t>(</w:t>
      </w:r>
      <w:del w:id="61" w:author="Author">
        <w:r w:rsidRPr="00892A3C" w:rsidDel="008413EC">
          <w:rPr>
            <w:noProof w:val="0"/>
          </w:rPr>
          <w:delText>2</w:delText>
        </w:r>
      </w:del>
      <w:ins w:id="62" w:author="Author">
        <w:r w:rsidR="008413EC" w:rsidRPr="00892A3C">
          <w:rPr>
            <w:noProof w:val="0"/>
          </w:rPr>
          <w:t>3</w:t>
        </w:r>
      </w:ins>
      <w:r w:rsidRPr="00892A3C">
        <w:rPr>
          <w:noProof w:val="0"/>
        </w:rPr>
        <w:t>)</w:t>
      </w:r>
      <w:r w:rsidRPr="00892A3C">
        <w:rPr>
          <w:noProof w:val="0"/>
        </w:rPr>
        <w:tab/>
        <w:t>FSS Earth station receivers are to be protected from unwanted emissions (out-of-band and spurious) to a level of -128.6 dBm/MHz</w:t>
      </w:r>
      <w:r w:rsidR="00291DA1" w:rsidRPr="00892A3C">
        <w:rPr>
          <w:noProof w:val="0"/>
        </w:rPr>
        <w:t xml:space="preserve">, assuming a receiver noise temperature of 100K, </w:t>
      </w:r>
      <w:r w:rsidRPr="00892A3C">
        <w:rPr>
          <w:noProof w:val="0"/>
        </w:rPr>
        <w:t>not to be exceeded for more than 20% of the time.</w:t>
      </w:r>
      <w:r w:rsidR="00291DA1" w:rsidRPr="00892A3C">
        <w:rPr>
          <w:noProof w:val="0"/>
        </w:rPr>
        <w:t xml:space="preserve"> </w:t>
      </w:r>
    </w:p>
    <w:p w14:paraId="2691ED7D" w14:textId="794F1BCC" w:rsidR="00291DA1" w:rsidRPr="00892A3C" w:rsidDel="00E123CE" w:rsidRDefault="00291DA1" w:rsidP="00291DA1">
      <w:pPr>
        <w:pStyle w:val="R1"/>
        <w:ind w:left="1437" w:hanging="870"/>
        <w:rPr>
          <w:del w:id="63" w:author="Author"/>
          <w:noProof w:val="0"/>
        </w:rPr>
      </w:pPr>
      <w:del w:id="64" w:author="Author">
        <w:r w:rsidRPr="00892A3C" w:rsidDel="00E123CE">
          <w:rPr>
            <w:i/>
            <w:noProof w:val="0"/>
            <w:sz w:val="20"/>
            <w:szCs w:val="20"/>
          </w:rPr>
          <w:delText>Note 1</w:delText>
        </w:r>
        <w:r w:rsidRPr="00892A3C" w:rsidDel="00E123CE">
          <w:rPr>
            <w:i/>
            <w:noProof w:val="0"/>
            <w:sz w:val="20"/>
            <w:szCs w:val="20"/>
          </w:rPr>
          <w:tab/>
        </w:r>
        <w:r w:rsidRPr="00892A3C" w:rsidDel="00E123CE">
          <w:rPr>
            <w:i/>
            <w:noProof w:val="0"/>
            <w:sz w:val="20"/>
            <w:szCs w:val="20"/>
          </w:rPr>
          <w:tab/>
        </w:r>
        <w:r w:rsidRPr="00892A3C" w:rsidDel="00E123CE">
          <w:rPr>
            <w:noProof w:val="0"/>
            <w:sz w:val="20"/>
            <w:szCs w:val="20"/>
          </w:rPr>
          <w:delText xml:space="preserve">Recommendation ITU-R SF.1006 </w:delText>
        </w:r>
        <w:r w:rsidR="00D22FAE" w:rsidRPr="00892A3C" w:rsidDel="00E123CE">
          <w:rPr>
            <w:noProof w:val="0"/>
            <w:sz w:val="20"/>
            <w:szCs w:val="20"/>
          </w:rPr>
          <w:delText xml:space="preserve">also </w:delText>
        </w:r>
        <w:r w:rsidRPr="00892A3C" w:rsidDel="00E123CE">
          <w:rPr>
            <w:noProof w:val="0"/>
            <w:sz w:val="20"/>
            <w:szCs w:val="20"/>
          </w:rPr>
          <w:delText>provides guidance on the procedure to use for the protection of FSS Earth receive stations</w:delText>
        </w:r>
        <w:r w:rsidR="00DC3745" w:rsidRPr="00892A3C" w:rsidDel="00E123CE">
          <w:rPr>
            <w:noProof w:val="0"/>
            <w:sz w:val="20"/>
            <w:szCs w:val="20"/>
          </w:rPr>
          <w:delText>.</w:delText>
        </w:r>
      </w:del>
    </w:p>
    <w:p w14:paraId="2691ED7E" w14:textId="11285950" w:rsidR="00291DA1" w:rsidRPr="00892A3C" w:rsidRDefault="00291DA1" w:rsidP="00291DA1">
      <w:pPr>
        <w:pStyle w:val="R1"/>
        <w:ind w:left="1437" w:hanging="870"/>
        <w:rPr>
          <w:noProof w:val="0"/>
        </w:rPr>
      </w:pPr>
      <w:r w:rsidRPr="00892A3C">
        <w:rPr>
          <w:i/>
          <w:noProof w:val="0"/>
          <w:sz w:val="20"/>
          <w:szCs w:val="20"/>
        </w:rPr>
        <w:t>Note 2</w:t>
      </w:r>
      <w:r w:rsidRPr="00892A3C">
        <w:rPr>
          <w:i/>
          <w:noProof w:val="0"/>
          <w:sz w:val="20"/>
          <w:szCs w:val="20"/>
        </w:rPr>
        <w:tab/>
      </w:r>
      <w:r w:rsidRPr="00892A3C">
        <w:rPr>
          <w:noProof w:val="0"/>
          <w:sz w:val="20"/>
          <w:szCs w:val="20"/>
        </w:rPr>
        <w:t>When assessing interfer</w:t>
      </w:r>
      <w:r w:rsidR="00476EBB" w:rsidRPr="00892A3C">
        <w:rPr>
          <w:noProof w:val="0"/>
          <w:sz w:val="20"/>
          <w:szCs w:val="20"/>
        </w:rPr>
        <w:t>e</w:t>
      </w:r>
      <w:r w:rsidRPr="00892A3C">
        <w:rPr>
          <w:noProof w:val="0"/>
          <w:sz w:val="20"/>
          <w:szCs w:val="20"/>
        </w:rPr>
        <w:t xml:space="preserve">nce from unwanted emissions, the </w:t>
      </w:r>
      <w:ins w:id="65" w:author="Author">
        <w:r w:rsidR="00F266D1" w:rsidRPr="00892A3C">
          <w:rPr>
            <w:noProof w:val="0"/>
            <w:sz w:val="20"/>
            <w:szCs w:val="20"/>
          </w:rPr>
          <w:t xml:space="preserve">Earth station </w:t>
        </w:r>
        <w:r w:rsidR="009906B7" w:rsidRPr="00892A3C">
          <w:rPr>
            <w:noProof w:val="0"/>
            <w:sz w:val="20"/>
            <w:szCs w:val="20"/>
          </w:rPr>
          <w:t>can</w:t>
        </w:r>
        <w:r w:rsidR="00F266D1" w:rsidRPr="00892A3C">
          <w:rPr>
            <w:noProof w:val="0"/>
            <w:sz w:val="20"/>
            <w:szCs w:val="20"/>
          </w:rPr>
          <w:t xml:space="preserve"> be assumed to have the filter characteristics in Table 1</w:t>
        </w:r>
      </w:ins>
      <w:del w:id="66" w:author="Author">
        <w:r w:rsidRPr="00892A3C" w:rsidDel="00F266D1">
          <w:rPr>
            <w:noProof w:val="0"/>
            <w:sz w:val="20"/>
            <w:szCs w:val="20"/>
          </w:rPr>
          <w:delText>highest level of out-of-band or spurious emissions that fall within the licensed bandwidth of the FSS Earth station rec</w:delText>
        </w:r>
        <w:r w:rsidR="00DC3745" w:rsidRPr="00892A3C" w:rsidDel="00F266D1">
          <w:rPr>
            <w:noProof w:val="0"/>
            <w:sz w:val="20"/>
            <w:szCs w:val="20"/>
          </w:rPr>
          <w:delText>e</w:delText>
        </w:r>
        <w:r w:rsidR="00476EBB" w:rsidRPr="00892A3C" w:rsidDel="00F266D1">
          <w:rPr>
            <w:noProof w:val="0"/>
            <w:sz w:val="20"/>
            <w:szCs w:val="20"/>
          </w:rPr>
          <w:delText>i</w:delText>
        </w:r>
        <w:r w:rsidRPr="00892A3C" w:rsidDel="00F266D1">
          <w:rPr>
            <w:noProof w:val="0"/>
            <w:sz w:val="20"/>
            <w:szCs w:val="20"/>
          </w:rPr>
          <w:delText>ver should be considered in calculations</w:delText>
        </w:r>
      </w:del>
      <w:r w:rsidRPr="00892A3C">
        <w:rPr>
          <w:noProof w:val="0"/>
          <w:sz w:val="20"/>
          <w:szCs w:val="20"/>
        </w:rPr>
        <w:t>.</w:t>
      </w:r>
    </w:p>
    <w:p w14:paraId="2691ED7F" w14:textId="6AEA5924" w:rsidR="00C66327" w:rsidRPr="00892A3C" w:rsidDel="00E123CE" w:rsidRDefault="00C66327" w:rsidP="00C66327">
      <w:pPr>
        <w:keepNext/>
        <w:rPr>
          <w:del w:id="67" w:author="Author"/>
          <w:noProof w:val="0"/>
        </w:rPr>
      </w:pPr>
    </w:p>
    <w:p w14:paraId="2691ED80" w14:textId="36DD1C2F" w:rsidR="00C66327" w:rsidRPr="00892A3C" w:rsidRDefault="00872CF9" w:rsidP="00C66327">
      <w:pPr>
        <w:pStyle w:val="R1"/>
        <w:ind w:hanging="397"/>
        <w:rPr>
          <w:noProof w:val="0"/>
        </w:rPr>
      </w:pPr>
      <w:r w:rsidRPr="00892A3C">
        <w:rPr>
          <w:noProof w:val="0"/>
        </w:rPr>
        <w:t>(</w:t>
      </w:r>
      <w:ins w:id="68" w:author="Author">
        <w:r w:rsidR="008413EC" w:rsidRPr="00892A3C">
          <w:rPr>
            <w:noProof w:val="0"/>
          </w:rPr>
          <w:t>4</w:t>
        </w:r>
      </w:ins>
      <w:del w:id="69" w:author="Author">
        <w:r w:rsidR="00C66327" w:rsidRPr="00892A3C" w:rsidDel="008413EC">
          <w:rPr>
            <w:noProof w:val="0"/>
          </w:rPr>
          <w:delText>3</w:delText>
        </w:r>
      </w:del>
      <w:r w:rsidRPr="00892A3C">
        <w:rPr>
          <w:noProof w:val="0"/>
        </w:rPr>
        <w:t>)</w:t>
      </w:r>
      <w:r w:rsidRPr="00892A3C">
        <w:rPr>
          <w:noProof w:val="0"/>
        </w:rPr>
        <w:tab/>
      </w:r>
      <w:r w:rsidR="006D0058" w:rsidRPr="00892A3C">
        <w:rPr>
          <w:noProof w:val="0"/>
        </w:rPr>
        <w:t xml:space="preserve">A radiocommunications transmitter operated under a spectrum licence in the 3.4 GHz band is </w:t>
      </w:r>
      <w:r w:rsidR="00C66327" w:rsidRPr="00892A3C">
        <w:rPr>
          <w:noProof w:val="0"/>
        </w:rPr>
        <w:t xml:space="preserve">not </w:t>
      </w:r>
      <w:r w:rsidR="006D0058" w:rsidRPr="00892A3C">
        <w:rPr>
          <w:noProof w:val="0"/>
        </w:rPr>
        <w:t xml:space="preserve">considered </w:t>
      </w:r>
      <w:r w:rsidR="00C66327" w:rsidRPr="00892A3C">
        <w:rPr>
          <w:noProof w:val="0"/>
        </w:rPr>
        <w:t xml:space="preserve">to overload the receiver of </w:t>
      </w:r>
      <w:r w:rsidR="006D0058" w:rsidRPr="00892A3C">
        <w:rPr>
          <w:noProof w:val="0"/>
        </w:rPr>
        <w:t xml:space="preserve">an FSS Earth station if the total power received </w:t>
      </w:r>
      <w:r w:rsidR="00C66327" w:rsidRPr="00892A3C">
        <w:rPr>
          <w:noProof w:val="0"/>
        </w:rPr>
        <w:t xml:space="preserve">from the interfering service </w:t>
      </w:r>
      <w:r w:rsidR="006D0058" w:rsidRPr="00892A3C">
        <w:rPr>
          <w:noProof w:val="0"/>
        </w:rPr>
        <w:t xml:space="preserve">at the input of an FSS Earth station receiver (i.e. after considering Antenna gain, RF filtering and other losses) does not exceed </w:t>
      </w:r>
      <w:r w:rsidR="00C66327" w:rsidRPr="00892A3C">
        <w:rPr>
          <w:noProof w:val="0"/>
        </w:rPr>
        <w:t xml:space="preserve">-65 dBm. The minimum RF filtering level described in </w:t>
      </w:r>
      <w:r w:rsidR="00C66327" w:rsidRPr="00892A3C">
        <w:rPr>
          <w:noProof w:val="0"/>
        </w:rPr>
        <w:fldChar w:fldCharType="begin"/>
      </w:r>
      <w:r w:rsidR="00C66327" w:rsidRPr="00892A3C">
        <w:rPr>
          <w:noProof w:val="0"/>
        </w:rPr>
        <w:instrText xml:space="preserve"> REF _Ref388022016 \h </w:instrText>
      </w:r>
      <w:r w:rsidR="00C66327" w:rsidRPr="00892A3C">
        <w:rPr>
          <w:noProof w:val="0"/>
        </w:rPr>
      </w:r>
      <w:r w:rsidR="00C66327" w:rsidRPr="00892A3C">
        <w:rPr>
          <w:noProof w:val="0"/>
        </w:rPr>
        <w:fldChar w:fldCharType="separate"/>
      </w:r>
      <w:r w:rsidR="007A724D" w:rsidRPr="00892A3C">
        <w:rPr>
          <w:noProof w:val="0"/>
        </w:rPr>
        <w:t>Table 1</w:t>
      </w:r>
      <w:r w:rsidR="00C66327" w:rsidRPr="00892A3C">
        <w:rPr>
          <w:noProof w:val="0"/>
        </w:rPr>
        <w:fldChar w:fldCharType="end"/>
      </w:r>
      <w:r w:rsidR="00C66327" w:rsidRPr="00892A3C">
        <w:rPr>
          <w:noProof w:val="0"/>
        </w:rPr>
        <w:t xml:space="preserve">, at the front end of the Earth receive station for different frequency offsets, should be assumed. </w:t>
      </w:r>
    </w:p>
    <w:p w14:paraId="2691ED81" w14:textId="77777777" w:rsidR="00023CA6" w:rsidRPr="00892A3C" w:rsidRDefault="00023CA6" w:rsidP="005777F9">
      <w:pPr>
        <w:rPr>
          <w:noProof w:val="0"/>
        </w:rPr>
      </w:pPr>
    </w:p>
    <w:p w14:paraId="2691ED82" w14:textId="77777777" w:rsidR="00D9503C" w:rsidRPr="00892A3C" w:rsidRDefault="00D9503C" w:rsidP="005777F9">
      <w:pPr>
        <w:rPr>
          <w:noProof w:val="0"/>
        </w:rPr>
      </w:pPr>
    </w:p>
    <w:tbl>
      <w:tblPr>
        <w:tblStyle w:val="TableGrid"/>
        <w:tblW w:w="0" w:type="auto"/>
        <w:jc w:val="center"/>
        <w:tblLook w:val="04A0" w:firstRow="1" w:lastRow="0" w:firstColumn="1" w:lastColumn="0" w:noHBand="0" w:noVBand="1"/>
      </w:tblPr>
      <w:tblGrid>
        <w:gridCol w:w="3192"/>
        <w:gridCol w:w="2925"/>
      </w:tblGrid>
      <w:tr w:rsidR="005777F9" w:rsidRPr="00D55BC1" w14:paraId="2691ED85" w14:textId="77777777" w:rsidTr="005777F9">
        <w:trPr>
          <w:trHeight w:val="498"/>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6E3408CD" w:rsidR="005777F9" w:rsidRPr="00892A3C" w:rsidRDefault="005777F9" w:rsidP="00421388">
            <w:pPr>
              <w:rPr>
                <w:b/>
                <w:noProof w:val="0"/>
              </w:rPr>
            </w:pPr>
            <w:r w:rsidRPr="00892A3C">
              <w:rPr>
                <w:b/>
                <w:noProof w:val="0"/>
              </w:rPr>
              <w:t xml:space="preserve">Frequency offset from </w:t>
            </w:r>
            <w:ins w:id="70" w:author="Author">
              <w:r w:rsidR="00B758A8" w:rsidRPr="00892A3C">
                <w:rPr>
                  <w:b/>
                  <w:noProof w:val="0"/>
                </w:rPr>
                <w:t xml:space="preserve">the </w:t>
              </w:r>
            </w:ins>
            <w:r w:rsidRPr="00892A3C">
              <w:rPr>
                <w:b/>
                <w:noProof w:val="0"/>
              </w:rPr>
              <w:t>lower</w:t>
            </w:r>
            <w:ins w:id="71" w:author="Author">
              <w:r w:rsidR="00CD1FA4" w:rsidRPr="00892A3C">
                <w:rPr>
                  <w:b/>
                  <w:noProof w:val="0"/>
                </w:rPr>
                <w:t xml:space="preserve"> or upper</w:t>
              </w:r>
            </w:ins>
            <w:r w:rsidRPr="00892A3C">
              <w:rPr>
                <w:b/>
                <w:noProof w:val="0"/>
              </w:rPr>
              <w:t xml:space="preserve"> </w:t>
            </w:r>
            <w:ins w:id="72" w:author="Author">
              <w:r w:rsidR="00B758A8" w:rsidRPr="00892A3C">
                <w:rPr>
                  <w:b/>
                  <w:noProof w:val="0"/>
                </w:rPr>
                <w:t>freq</w:t>
              </w:r>
              <w:r w:rsidR="00F266D1" w:rsidRPr="00892A3C">
                <w:rPr>
                  <w:b/>
                  <w:noProof w:val="0"/>
                </w:rPr>
                <w:t>u</w:t>
              </w:r>
              <w:r w:rsidR="00B758A8" w:rsidRPr="00892A3C">
                <w:rPr>
                  <w:b/>
                  <w:noProof w:val="0"/>
                </w:rPr>
                <w:t>e</w:t>
              </w:r>
              <w:r w:rsidR="00F266D1" w:rsidRPr="00892A3C">
                <w:rPr>
                  <w:b/>
                  <w:noProof w:val="0"/>
                </w:rPr>
                <w:t xml:space="preserve">ncy </w:t>
              </w:r>
            </w:ins>
            <w:del w:id="73" w:author="Author">
              <w:r w:rsidRPr="00892A3C" w:rsidDel="00F266D1">
                <w:rPr>
                  <w:b/>
                  <w:noProof w:val="0"/>
                </w:rPr>
                <w:delText xml:space="preserve">edge </w:delText>
              </w:r>
            </w:del>
            <w:r w:rsidRPr="00892A3C">
              <w:rPr>
                <w:b/>
                <w:noProof w:val="0"/>
              </w:rPr>
              <w:t>o</w:t>
            </w:r>
            <w:ins w:id="74" w:author="Author">
              <w:r w:rsidR="00B758A8" w:rsidRPr="00892A3C">
                <w:rPr>
                  <w:b/>
                  <w:noProof w:val="0"/>
                </w:rPr>
                <w:t>n</w:t>
              </w:r>
            </w:ins>
            <w:del w:id="75" w:author="Author">
              <w:r w:rsidRPr="00892A3C" w:rsidDel="00B758A8">
                <w:rPr>
                  <w:b/>
                  <w:noProof w:val="0"/>
                </w:rPr>
                <w:delText>f</w:delText>
              </w:r>
            </w:del>
            <w:r w:rsidRPr="00892A3C">
              <w:rPr>
                <w:b/>
                <w:noProof w:val="0"/>
              </w:rPr>
              <w:t xml:space="preserve"> </w:t>
            </w:r>
            <w:ins w:id="76" w:author="Author">
              <w:r w:rsidR="00CD1FA4" w:rsidRPr="00892A3C">
                <w:rPr>
                  <w:b/>
                  <w:noProof w:val="0"/>
                </w:rPr>
                <w:t xml:space="preserve">the </w:t>
              </w:r>
            </w:ins>
            <w:r w:rsidRPr="00892A3C">
              <w:rPr>
                <w:b/>
                <w:noProof w:val="0"/>
              </w:rPr>
              <w:t>Earth station receiver (MHz)</w:t>
            </w:r>
            <w:ins w:id="77" w:author="Author">
              <w:r w:rsidR="00B758A8" w:rsidRPr="00892A3C">
                <w:rPr>
                  <w:b/>
                  <w:noProof w:val="0"/>
                </w:rPr>
                <w:t xml:space="preserve"> licence</w:t>
              </w:r>
            </w:ins>
          </w:p>
        </w:tc>
        <w:tc>
          <w:tcPr>
            <w:tcW w:w="2925" w:type="dxa"/>
            <w:tcBorders>
              <w:top w:val="single" w:sz="4" w:space="0" w:color="auto"/>
              <w:left w:val="single" w:sz="4" w:space="0" w:color="auto"/>
              <w:right w:val="single" w:sz="4" w:space="0" w:color="auto"/>
            </w:tcBorders>
          </w:tcPr>
          <w:p w14:paraId="2691ED84" w14:textId="77777777" w:rsidR="005777F9" w:rsidRPr="00892A3C" w:rsidRDefault="005777F9" w:rsidP="005777F9">
            <w:pPr>
              <w:jc w:val="center"/>
              <w:rPr>
                <w:b/>
                <w:noProof w:val="0"/>
              </w:rPr>
            </w:pPr>
            <w:r w:rsidRPr="00892A3C">
              <w:rPr>
                <w:b/>
                <w:noProof w:val="0"/>
              </w:rPr>
              <w:t>Rejection (dB)</w:t>
            </w:r>
          </w:p>
        </w:tc>
      </w:tr>
      <w:tr w:rsidR="00D55BC1" w:rsidRPr="00D55BC1" w14:paraId="2691ED88"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01EC7A74" w:rsidR="00D55BC1" w:rsidRPr="00892A3C" w:rsidRDefault="00D55BC1" w:rsidP="00D55BC1">
            <w:pPr>
              <w:jc w:val="center"/>
              <w:rPr>
                <w:noProof w:val="0"/>
              </w:rPr>
            </w:pPr>
            <w:ins w:id="78" w:author="David Goggin" w:date="2018-04-27T15:24:00Z">
              <w:r w:rsidRPr="00D55BC1">
                <w:rPr>
                  <w:noProof w:val="0"/>
                </w:rPr>
                <w:t>&lt; 50</w:t>
              </w:r>
            </w:ins>
            <w:del w:id="79" w:author="David Goggin" w:date="2018-04-27T15:24:00Z">
              <w:r w:rsidRPr="00892A3C" w:rsidDel="00D83586">
                <w:rPr>
                  <w:noProof w:val="0"/>
                </w:rPr>
                <w:delText>&lt; 25</w:delText>
              </w:r>
            </w:del>
          </w:p>
        </w:tc>
        <w:tc>
          <w:tcPr>
            <w:tcW w:w="2925" w:type="dxa"/>
            <w:tcBorders>
              <w:top w:val="single" w:sz="4" w:space="0" w:color="auto"/>
              <w:left w:val="single" w:sz="4" w:space="0" w:color="auto"/>
              <w:bottom w:val="single" w:sz="4" w:space="0" w:color="auto"/>
              <w:right w:val="single" w:sz="4" w:space="0" w:color="auto"/>
            </w:tcBorders>
          </w:tcPr>
          <w:p w14:paraId="2691ED87" w14:textId="0B892318" w:rsidR="00D55BC1" w:rsidRPr="00892A3C" w:rsidRDefault="00D55BC1" w:rsidP="00D55BC1">
            <w:pPr>
              <w:jc w:val="center"/>
              <w:rPr>
                <w:noProof w:val="0"/>
              </w:rPr>
            </w:pPr>
            <w:ins w:id="80" w:author="David Goggin" w:date="2018-04-27T15:24:00Z">
              <w:r w:rsidRPr="00D55BC1">
                <w:rPr>
                  <w:noProof w:val="0"/>
                </w:rPr>
                <w:t>0.5 + 0.6*f</w:t>
              </w:r>
              <w:r w:rsidRPr="00D55BC1">
                <w:rPr>
                  <w:noProof w:val="0"/>
                  <w:vertAlign w:val="subscript"/>
                </w:rPr>
                <w:t>offset</w:t>
              </w:r>
              <w:r w:rsidRPr="00D55BC1">
                <w:rPr>
                  <w:noProof w:val="0"/>
                </w:rPr>
                <w:t>(MHz)</w:t>
              </w:r>
            </w:ins>
            <w:del w:id="81" w:author="David Goggin" w:date="2018-04-27T15:24:00Z">
              <w:r w:rsidRPr="00892A3C" w:rsidDel="00D83586">
                <w:rPr>
                  <w:noProof w:val="0"/>
                </w:rPr>
                <w:delText>0</w:delText>
              </w:r>
            </w:del>
          </w:p>
        </w:tc>
      </w:tr>
      <w:tr w:rsidR="00D55BC1" w:rsidRPr="00D55BC1" w14:paraId="2691ED8B"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449214EF" w:rsidR="00D55BC1" w:rsidRPr="00892A3C" w:rsidRDefault="00D55BC1" w:rsidP="00D55BC1">
            <w:pPr>
              <w:jc w:val="center"/>
              <w:rPr>
                <w:noProof w:val="0"/>
              </w:rPr>
            </w:pPr>
            <w:ins w:id="82" w:author="David Goggin" w:date="2018-04-27T15:24:00Z">
              <w:r w:rsidRPr="00D55BC1">
                <w:rPr>
                  <w:noProof w:val="0"/>
                </w:rPr>
                <w:t>&lt; 150</w:t>
              </w:r>
            </w:ins>
            <w:del w:id="83" w:author="David Goggin" w:date="2018-04-27T15:24:00Z">
              <w:r w:rsidRPr="00892A3C" w:rsidDel="00D83586">
                <w:rPr>
                  <w:noProof w:val="0"/>
                </w:rPr>
                <w:delText>&lt; 50</w:delText>
              </w:r>
            </w:del>
          </w:p>
        </w:tc>
        <w:tc>
          <w:tcPr>
            <w:tcW w:w="2925" w:type="dxa"/>
            <w:tcBorders>
              <w:top w:val="single" w:sz="4" w:space="0" w:color="auto"/>
              <w:left w:val="single" w:sz="4" w:space="0" w:color="auto"/>
              <w:bottom w:val="single" w:sz="4" w:space="0" w:color="auto"/>
              <w:right w:val="single" w:sz="4" w:space="0" w:color="auto"/>
            </w:tcBorders>
          </w:tcPr>
          <w:p w14:paraId="2691ED8A" w14:textId="4EC83579" w:rsidR="00D55BC1" w:rsidRPr="00892A3C" w:rsidRDefault="00D55BC1" w:rsidP="00D55BC1">
            <w:pPr>
              <w:jc w:val="center"/>
              <w:rPr>
                <w:noProof w:val="0"/>
              </w:rPr>
            </w:pPr>
            <w:ins w:id="84" w:author="David Goggin" w:date="2018-04-27T15:24:00Z">
              <w:r w:rsidRPr="00D55BC1">
                <w:rPr>
                  <w:noProof w:val="0"/>
                </w:rPr>
                <w:t>30.5 + 0.25*f</w:t>
              </w:r>
              <w:r w:rsidRPr="00D55BC1">
                <w:rPr>
                  <w:noProof w:val="0"/>
                  <w:vertAlign w:val="subscript"/>
                </w:rPr>
                <w:t>offset</w:t>
              </w:r>
              <w:r w:rsidRPr="00D55BC1">
                <w:rPr>
                  <w:noProof w:val="0"/>
                </w:rPr>
                <w:t>(MHz)</w:t>
              </w:r>
            </w:ins>
            <w:del w:id="85" w:author="David Goggin" w:date="2018-04-27T15:24:00Z">
              <w:r w:rsidRPr="00892A3C" w:rsidDel="00D83586">
                <w:rPr>
                  <w:noProof w:val="0"/>
                </w:rPr>
                <w:delText>15</w:delText>
              </w:r>
            </w:del>
          </w:p>
        </w:tc>
      </w:tr>
      <w:tr w:rsidR="00D55BC1" w:rsidRPr="00D55BC1" w14:paraId="2691ED8E"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C" w14:textId="47AD257E" w:rsidR="00D55BC1" w:rsidRPr="00892A3C" w:rsidRDefault="00D55BC1" w:rsidP="00D55BC1">
            <w:pPr>
              <w:jc w:val="center"/>
              <w:rPr>
                <w:noProof w:val="0"/>
              </w:rPr>
            </w:pPr>
            <w:ins w:id="86" w:author="David Goggin" w:date="2018-04-27T15:24:00Z">
              <w:r w:rsidRPr="00D55BC1">
                <w:rPr>
                  <w:noProof w:val="0"/>
                </w:rPr>
                <w:t>≥ 150</w:t>
              </w:r>
            </w:ins>
            <w:del w:id="87" w:author="David Goggin" w:date="2018-04-27T15:24:00Z">
              <w:r w:rsidRPr="00892A3C" w:rsidDel="00D83586">
                <w:rPr>
                  <w:noProof w:val="0"/>
                </w:rPr>
                <w:delText>&lt; 150</w:delText>
              </w:r>
            </w:del>
          </w:p>
        </w:tc>
        <w:tc>
          <w:tcPr>
            <w:tcW w:w="2925" w:type="dxa"/>
            <w:tcBorders>
              <w:top w:val="single" w:sz="4" w:space="0" w:color="auto"/>
              <w:left w:val="single" w:sz="4" w:space="0" w:color="auto"/>
              <w:bottom w:val="single" w:sz="4" w:space="0" w:color="auto"/>
              <w:right w:val="single" w:sz="4" w:space="0" w:color="auto"/>
            </w:tcBorders>
          </w:tcPr>
          <w:p w14:paraId="2691ED8D" w14:textId="60E71DC2" w:rsidR="00D55BC1" w:rsidRPr="00892A3C" w:rsidRDefault="00D55BC1" w:rsidP="00D55BC1">
            <w:pPr>
              <w:jc w:val="center"/>
              <w:rPr>
                <w:noProof w:val="0"/>
              </w:rPr>
            </w:pPr>
            <w:ins w:id="88" w:author="David Goggin" w:date="2018-04-27T15:24:00Z">
              <w:r w:rsidRPr="00D55BC1">
                <w:rPr>
                  <w:noProof w:val="0"/>
                </w:rPr>
                <w:t>55.5</w:t>
              </w:r>
            </w:ins>
            <w:del w:id="89" w:author="David Goggin" w:date="2018-04-27T15:24:00Z">
              <w:r w:rsidRPr="00892A3C" w:rsidDel="00D83586">
                <w:rPr>
                  <w:noProof w:val="0"/>
                </w:rPr>
                <w:delText>45</w:delText>
              </w:r>
            </w:del>
          </w:p>
        </w:tc>
      </w:tr>
      <w:tr w:rsidR="00D55BC1" w:rsidRPr="00D55BC1" w:rsidDel="00D55BC1" w14:paraId="2691ED91" w14:textId="5908972F" w:rsidTr="005777F9">
        <w:trPr>
          <w:jc w:val="center"/>
          <w:del w:id="90" w:author="David Goggin" w:date="2018-04-27T15:24:00Z"/>
        </w:trPr>
        <w:tc>
          <w:tcPr>
            <w:tcW w:w="3192" w:type="dxa"/>
            <w:tcBorders>
              <w:top w:val="single" w:sz="4" w:space="0" w:color="auto"/>
              <w:left w:val="single" w:sz="4" w:space="0" w:color="auto"/>
              <w:bottom w:val="single" w:sz="4" w:space="0" w:color="auto"/>
              <w:right w:val="single" w:sz="4" w:space="0" w:color="auto"/>
            </w:tcBorders>
            <w:hideMark/>
          </w:tcPr>
          <w:p w14:paraId="2691ED8F" w14:textId="3206518C" w:rsidR="00D55BC1" w:rsidRPr="00D55BC1" w:rsidDel="00D55BC1" w:rsidRDefault="00D55BC1" w:rsidP="00D55BC1">
            <w:pPr>
              <w:jc w:val="center"/>
              <w:rPr>
                <w:del w:id="91" w:author="David Goggin" w:date="2018-04-27T15:24:00Z"/>
                <w:noProof w:val="0"/>
                <w:rPrChange w:id="92" w:author="David Goggin" w:date="2018-04-27T15:25:00Z">
                  <w:rPr>
                    <w:del w:id="93" w:author="David Goggin" w:date="2018-04-27T15:24:00Z"/>
                  </w:rPr>
                </w:rPrChange>
              </w:rPr>
            </w:pPr>
            <w:del w:id="94" w:author="David Goggin" w:date="2018-04-27T15:24:00Z">
              <w:r w:rsidRPr="00D55BC1" w:rsidDel="00D83586">
                <w:rPr>
                  <w:noProof w:val="0"/>
                  <w:rPrChange w:id="95" w:author="David Goggin" w:date="2018-04-27T15:25:00Z">
                    <w:rPr/>
                  </w:rPrChange>
                </w:rPr>
                <w:delText>&lt; 200</w:delText>
              </w:r>
            </w:del>
          </w:p>
        </w:tc>
        <w:tc>
          <w:tcPr>
            <w:tcW w:w="2925" w:type="dxa"/>
            <w:tcBorders>
              <w:top w:val="single" w:sz="4" w:space="0" w:color="auto"/>
              <w:left w:val="single" w:sz="4" w:space="0" w:color="auto"/>
              <w:bottom w:val="single" w:sz="4" w:space="0" w:color="auto"/>
              <w:right w:val="single" w:sz="4" w:space="0" w:color="auto"/>
            </w:tcBorders>
          </w:tcPr>
          <w:p w14:paraId="2691ED90" w14:textId="2E38EDD4" w:rsidR="00D55BC1" w:rsidRPr="00D55BC1" w:rsidDel="00D55BC1" w:rsidRDefault="00D55BC1" w:rsidP="00D55BC1">
            <w:pPr>
              <w:jc w:val="center"/>
              <w:rPr>
                <w:del w:id="96" w:author="David Goggin" w:date="2018-04-27T15:24:00Z"/>
                <w:noProof w:val="0"/>
                <w:rPrChange w:id="97" w:author="David Goggin" w:date="2018-04-27T15:25:00Z">
                  <w:rPr>
                    <w:del w:id="98" w:author="David Goggin" w:date="2018-04-27T15:24:00Z"/>
                  </w:rPr>
                </w:rPrChange>
              </w:rPr>
            </w:pPr>
            <w:del w:id="99" w:author="David Goggin" w:date="2018-04-27T15:24:00Z">
              <w:r w:rsidRPr="00D55BC1" w:rsidDel="00D83586">
                <w:rPr>
                  <w:noProof w:val="0"/>
                  <w:rPrChange w:id="100" w:author="David Goggin" w:date="2018-04-27T15:25:00Z">
                    <w:rPr/>
                  </w:rPrChange>
                </w:rPr>
                <w:delText>50</w:delText>
              </w:r>
            </w:del>
          </w:p>
        </w:tc>
      </w:tr>
      <w:tr w:rsidR="00D55BC1" w:rsidRPr="00D55BC1" w:rsidDel="00D55BC1" w14:paraId="2691ED94" w14:textId="717094F9" w:rsidTr="005777F9">
        <w:trPr>
          <w:jc w:val="center"/>
          <w:del w:id="101" w:author="David Goggin" w:date="2018-04-27T15:24:00Z"/>
        </w:trPr>
        <w:tc>
          <w:tcPr>
            <w:tcW w:w="3192" w:type="dxa"/>
            <w:tcBorders>
              <w:top w:val="single" w:sz="4" w:space="0" w:color="auto"/>
              <w:left w:val="single" w:sz="4" w:space="0" w:color="auto"/>
              <w:bottom w:val="single" w:sz="4" w:space="0" w:color="auto"/>
              <w:right w:val="single" w:sz="4" w:space="0" w:color="auto"/>
            </w:tcBorders>
            <w:hideMark/>
          </w:tcPr>
          <w:p w14:paraId="2691ED92" w14:textId="795CB89B" w:rsidR="00D55BC1" w:rsidRPr="00D55BC1" w:rsidDel="00D55BC1" w:rsidRDefault="00D55BC1" w:rsidP="00D55BC1">
            <w:pPr>
              <w:jc w:val="center"/>
              <w:rPr>
                <w:del w:id="102" w:author="David Goggin" w:date="2018-04-27T15:24:00Z"/>
                <w:noProof w:val="0"/>
                <w:rPrChange w:id="103" w:author="David Goggin" w:date="2018-04-27T15:25:00Z">
                  <w:rPr>
                    <w:del w:id="104" w:author="David Goggin" w:date="2018-04-27T15:24:00Z"/>
                  </w:rPr>
                </w:rPrChange>
              </w:rPr>
            </w:pPr>
            <w:del w:id="105" w:author="David Goggin" w:date="2018-04-27T15:24:00Z">
              <w:r w:rsidRPr="00D55BC1" w:rsidDel="00D83586">
                <w:rPr>
                  <w:noProof w:val="0"/>
                  <w:rPrChange w:id="106" w:author="David Goggin" w:date="2018-04-27T15:25:00Z">
                    <w:rPr/>
                  </w:rPrChange>
                </w:rPr>
                <w:delText>≥ 200</w:delText>
              </w:r>
            </w:del>
          </w:p>
        </w:tc>
        <w:tc>
          <w:tcPr>
            <w:tcW w:w="2925" w:type="dxa"/>
            <w:tcBorders>
              <w:top w:val="single" w:sz="4" w:space="0" w:color="auto"/>
              <w:left w:val="single" w:sz="4" w:space="0" w:color="auto"/>
              <w:bottom w:val="single" w:sz="4" w:space="0" w:color="auto"/>
              <w:right w:val="single" w:sz="4" w:space="0" w:color="auto"/>
            </w:tcBorders>
          </w:tcPr>
          <w:p w14:paraId="2691ED93" w14:textId="6D47AACE" w:rsidR="00D55BC1" w:rsidRPr="00D55BC1" w:rsidDel="00D55BC1" w:rsidRDefault="00D55BC1" w:rsidP="00D55BC1">
            <w:pPr>
              <w:jc w:val="center"/>
              <w:rPr>
                <w:del w:id="107" w:author="David Goggin" w:date="2018-04-27T15:24:00Z"/>
                <w:noProof w:val="0"/>
                <w:rPrChange w:id="108" w:author="David Goggin" w:date="2018-04-27T15:25:00Z">
                  <w:rPr>
                    <w:del w:id="109" w:author="David Goggin" w:date="2018-04-27T15:24:00Z"/>
                  </w:rPr>
                </w:rPrChange>
              </w:rPr>
            </w:pPr>
            <w:del w:id="110" w:author="David Goggin" w:date="2018-04-27T15:24:00Z">
              <w:r w:rsidRPr="00D55BC1" w:rsidDel="00D83586">
                <w:rPr>
                  <w:noProof w:val="0"/>
                  <w:rPrChange w:id="111" w:author="David Goggin" w:date="2018-04-27T15:25:00Z">
                    <w:rPr/>
                  </w:rPrChange>
                </w:rPr>
                <w:delText>70</w:delText>
              </w:r>
            </w:del>
          </w:p>
        </w:tc>
      </w:tr>
    </w:tbl>
    <w:p w14:paraId="2691ED95" w14:textId="77777777" w:rsidR="005777F9" w:rsidRPr="00892A3C" w:rsidRDefault="005777F9" w:rsidP="005777F9">
      <w:pPr>
        <w:pStyle w:val="Caption"/>
        <w:jc w:val="center"/>
        <w:rPr>
          <w:noProof w:val="0"/>
        </w:rPr>
      </w:pPr>
      <w:bookmarkStart w:id="112" w:name="_Ref388022016"/>
      <w:r w:rsidRPr="00892A3C">
        <w:rPr>
          <w:noProof w:val="0"/>
        </w:rPr>
        <w:t xml:space="preserve">Table </w:t>
      </w:r>
      <w:r w:rsidR="0037432F" w:rsidRPr="00892A3C">
        <w:rPr>
          <w:noProof w:val="0"/>
        </w:rPr>
        <w:fldChar w:fldCharType="begin"/>
      </w:r>
      <w:r w:rsidR="0037432F" w:rsidRPr="00892A3C">
        <w:rPr>
          <w:noProof w:val="0"/>
        </w:rPr>
        <w:instrText xml:space="preserve"> SEQ Table \* ARABIC </w:instrText>
      </w:r>
      <w:r w:rsidR="0037432F" w:rsidRPr="00892A3C">
        <w:rPr>
          <w:noProof w:val="0"/>
        </w:rPr>
        <w:fldChar w:fldCharType="separate"/>
      </w:r>
      <w:r w:rsidR="007A724D" w:rsidRPr="00892A3C">
        <w:rPr>
          <w:noProof w:val="0"/>
        </w:rPr>
        <w:t>1</w:t>
      </w:r>
      <w:r w:rsidR="0037432F" w:rsidRPr="00892A3C">
        <w:rPr>
          <w:noProof w:val="0"/>
        </w:rPr>
        <w:fldChar w:fldCharType="end"/>
      </w:r>
      <w:bookmarkEnd w:id="112"/>
      <w:r w:rsidRPr="00892A3C">
        <w:rPr>
          <w:noProof w:val="0"/>
        </w:rPr>
        <w:t xml:space="preserve">: Minimum frequency response of Earth </w:t>
      </w:r>
      <w:r w:rsidR="009B2B24" w:rsidRPr="00892A3C">
        <w:rPr>
          <w:noProof w:val="0"/>
        </w:rPr>
        <w:t xml:space="preserve">receive </w:t>
      </w:r>
      <w:r w:rsidRPr="00892A3C">
        <w:rPr>
          <w:noProof w:val="0"/>
        </w:rPr>
        <w:t>station</w:t>
      </w:r>
      <w:r w:rsidR="009B2B24" w:rsidRPr="00892A3C">
        <w:rPr>
          <w:noProof w:val="0"/>
        </w:rPr>
        <w:t>’s</w:t>
      </w:r>
      <w:r w:rsidRPr="00892A3C">
        <w:rPr>
          <w:noProof w:val="0"/>
        </w:rPr>
        <w:t xml:space="preserve"> RF filter </w:t>
      </w:r>
    </w:p>
    <w:p w14:paraId="2691ED96" w14:textId="77777777" w:rsidR="0086739B" w:rsidRPr="00892A3C" w:rsidRDefault="0086739B" w:rsidP="0086739B">
      <w:pPr>
        <w:pStyle w:val="R1"/>
        <w:ind w:hanging="397"/>
        <w:rPr>
          <w:noProof w:val="0"/>
        </w:rPr>
      </w:pPr>
    </w:p>
    <w:p w14:paraId="2691ED97" w14:textId="77777777" w:rsidR="005144E1" w:rsidRPr="00892A3C" w:rsidRDefault="00291DA1" w:rsidP="00291DA1">
      <w:pPr>
        <w:pStyle w:val="R1"/>
        <w:ind w:hanging="397"/>
        <w:rPr>
          <w:noProof w:val="0"/>
        </w:rPr>
      </w:pPr>
      <w:r w:rsidRPr="00892A3C">
        <w:rPr>
          <w:noProof w:val="0"/>
        </w:rPr>
        <w:t>(4)</w:t>
      </w:r>
      <w:r w:rsidRPr="00892A3C">
        <w:rPr>
          <w:noProof w:val="0"/>
        </w:rPr>
        <w:tab/>
        <w:t>When assessing inte</w:t>
      </w:r>
      <w:r w:rsidR="007649D3" w:rsidRPr="00892A3C">
        <w:rPr>
          <w:noProof w:val="0"/>
        </w:rPr>
        <w:t>r</w:t>
      </w:r>
      <w:r w:rsidRPr="00892A3C">
        <w:rPr>
          <w:noProof w:val="0"/>
        </w:rPr>
        <w:t>fer</w:t>
      </w:r>
      <w:r w:rsidR="007649D3" w:rsidRPr="00892A3C">
        <w:rPr>
          <w:noProof w:val="0"/>
        </w:rPr>
        <w:t>e</w:t>
      </w:r>
      <w:r w:rsidRPr="00892A3C">
        <w:rPr>
          <w:noProof w:val="0"/>
        </w:rPr>
        <w:t>nce caused by unwanted emissions or</w:t>
      </w:r>
      <w:r w:rsidR="00F97C0D" w:rsidRPr="00892A3C">
        <w:rPr>
          <w:noProof w:val="0"/>
        </w:rPr>
        <w:t xml:space="preserve"> receiver overl</w:t>
      </w:r>
      <w:r w:rsidRPr="00892A3C">
        <w:rPr>
          <w:noProof w:val="0"/>
        </w:rPr>
        <w:t>o</w:t>
      </w:r>
      <w:r w:rsidR="00F97C0D" w:rsidRPr="00892A3C">
        <w:rPr>
          <w:noProof w:val="0"/>
        </w:rPr>
        <w:t>a</w:t>
      </w:r>
      <w:r w:rsidRPr="00892A3C">
        <w:rPr>
          <w:noProof w:val="0"/>
        </w:rPr>
        <w:t>d</w:t>
      </w:r>
      <w:r w:rsidR="005144E1" w:rsidRPr="00892A3C">
        <w:rPr>
          <w:noProof w:val="0"/>
        </w:rPr>
        <w:t>:</w:t>
      </w:r>
    </w:p>
    <w:p w14:paraId="2691ED98" w14:textId="7DD0D4B3" w:rsidR="005144E1" w:rsidRPr="00892A3C" w:rsidRDefault="00D22FAE" w:rsidP="00E65722">
      <w:pPr>
        <w:pStyle w:val="R1"/>
        <w:numPr>
          <w:ilvl w:val="0"/>
          <w:numId w:val="11"/>
        </w:numPr>
        <w:rPr>
          <w:noProof w:val="0"/>
          <w:color w:val="000000"/>
        </w:rPr>
      </w:pPr>
      <w:r w:rsidRPr="00892A3C">
        <w:rPr>
          <w:noProof w:val="0"/>
          <w:color w:val="000000"/>
        </w:rPr>
        <w:t>Propagation</w:t>
      </w:r>
      <w:r w:rsidR="005144E1" w:rsidRPr="00892A3C">
        <w:rPr>
          <w:noProof w:val="0"/>
          <w:color w:val="000000"/>
        </w:rPr>
        <w:t xml:space="preserve"> loss </w:t>
      </w:r>
      <w:r w:rsidR="005144E1" w:rsidRPr="00892A3C">
        <w:rPr>
          <w:noProof w:val="0"/>
        </w:rPr>
        <w:t xml:space="preserve">between </w:t>
      </w:r>
      <w:r w:rsidR="00DC3745" w:rsidRPr="00892A3C">
        <w:rPr>
          <w:noProof w:val="0"/>
        </w:rPr>
        <w:t xml:space="preserve">a </w:t>
      </w:r>
      <w:r w:rsidR="005144E1" w:rsidRPr="00892A3C">
        <w:rPr>
          <w:noProof w:val="0"/>
        </w:rPr>
        <w:t xml:space="preserve">radiocommunications transmitter and </w:t>
      </w:r>
      <w:r w:rsidRPr="00892A3C">
        <w:rPr>
          <w:noProof w:val="0"/>
        </w:rPr>
        <w:t xml:space="preserve">an </w:t>
      </w:r>
      <w:r w:rsidR="005144E1" w:rsidRPr="00892A3C">
        <w:rPr>
          <w:noProof w:val="0"/>
        </w:rPr>
        <w:t xml:space="preserve">FSS Earth station receiver </w:t>
      </w:r>
      <w:r w:rsidRPr="00892A3C">
        <w:rPr>
          <w:noProof w:val="0"/>
        </w:rPr>
        <w:t xml:space="preserve">should be calculated using </w:t>
      </w:r>
      <w:r w:rsidR="005144E1" w:rsidRPr="00892A3C">
        <w:rPr>
          <w:noProof w:val="0"/>
        </w:rPr>
        <w:t>Recommendation ITU-R P.452</w:t>
      </w:r>
      <w:r w:rsidRPr="00892A3C">
        <w:rPr>
          <w:noProof w:val="0"/>
        </w:rPr>
        <w:t xml:space="preserve"> with </w:t>
      </w:r>
      <w:r w:rsidRPr="00892A3C">
        <w:rPr>
          <w:i/>
          <w:noProof w:val="0"/>
        </w:rPr>
        <w:t xml:space="preserve">p </w:t>
      </w:r>
      <w:r w:rsidRPr="00892A3C">
        <w:rPr>
          <w:noProof w:val="0"/>
        </w:rPr>
        <w:t>= 20%</w:t>
      </w:r>
      <w:r w:rsidR="005144E1" w:rsidRPr="00892A3C">
        <w:rPr>
          <w:noProof w:val="0"/>
          <w:color w:val="000000"/>
        </w:rPr>
        <w:t>.</w:t>
      </w:r>
    </w:p>
    <w:p w14:paraId="2691ED99" w14:textId="6EF56FDE" w:rsidR="003572E8" w:rsidRPr="00892A3C" w:rsidRDefault="003572E8" w:rsidP="00E65722">
      <w:pPr>
        <w:pStyle w:val="R1"/>
        <w:tabs>
          <w:tab w:val="clear" w:pos="794"/>
          <w:tab w:val="right" w:pos="1985"/>
        </w:tabs>
        <w:ind w:left="2410" w:hanging="1843"/>
        <w:rPr>
          <w:i/>
          <w:noProof w:val="0"/>
          <w:sz w:val="20"/>
          <w:szCs w:val="20"/>
        </w:rPr>
      </w:pPr>
      <w:r w:rsidRPr="00892A3C">
        <w:rPr>
          <w:i/>
          <w:noProof w:val="0"/>
          <w:sz w:val="20"/>
          <w:szCs w:val="20"/>
        </w:rPr>
        <w:tab/>
        <w:t xml:space="preserve">Note </w:t>
      </w:r>
      <w:r w:rsidRPr="00892A3C">
        <w:rPr>
          <w:i/>
          <w:noProof w:val="0"/>
          <w:sz w:val="20"/>
          <w:szCs w:val="20"/>
        </w:rPr>
        <w:tab/>
      </w:r>
      <w:r w:rsidRPr="00892A3C">
        <w:rPr>
          <w:noProof w:val="0"/>
          <w:sz w:val="20"/>
          <w:szCs w:val="20"/>
        </w:rPr>
        <w:t>The param</w:t>
      </w:r>
      <w:r w:rsidR="00DC3745" w:rsidRPr="00892A3C">
        <w:rPr>
          <w:noProof w:val="0"/>
          <w:sz w:val="20"/>
          <w:szCs w:val="20"/>
        </w:rPr>
        <w:t>e</w:t>
      </w:r>
      <w:r w:rsidRPr="00892A3C">
        <w:rPr>
          <w:noProof w:val="0"/>
          <w:sz w:val="20"/>
          <w:szCs w:val="20"/>
        </w:rPr>
        <w:t xml:space="preserve">ter </w:t>
      </w:r>
      <w:r w:rsidRPr="00892A3C">
        <w:rPr>
          <w:i/>
          <w:noProof w:val="0"/>
          <w:sz w:val="20"/>
          <w:szCs w:val="20"/>
        </w:rPr>
        <w:t xml:space="preserve">p </w:t>
      </w:r>
      <w:r w:rsidRPr="00892A3C">
        <w:rPr>
          <w:noProof w:val="0"/>
          <w:sz w:val="20"/>
          <w:szCs w:val="20"/>
        </w:rPr>
        <w:t>is defined in</w:t>
      </w:r>
      <w:r w:rsidRPr="00892A3C">
        <w:rPr>
          <w:i/>
          <w:noProof w:val="0"/>
          <w:sz w:val="20"/>
          <w:szCs w:val="20"/>
        </w:rPr>
        <w:t xml:space="preserve"> </w:t>
      </w:r>
      <w:r w:rsidRPr="00892A3C">
        <w:rPr>
          <w:noProof w:val="0"/>
          <w:sz w:val="20"/>
          <w:szCs w:val="20"/>
        </w:rPr>
        <w:t>Recommendation ITU-R P.452 as the required time percentage for which the ca</w:t>
      </w:r>
      <w:r w:rsidR="00DC3745" w:rsidRPr="00892A3C">
        <w:rPr>
          <w:noProof w:val="0"/>
          <w:sz w:val="20"/>
          <w:szCs w:val="20"/>
        </w:rPr>
        <w:t>l</w:t>
      </w:r>
      <w:r w:rsidRPr="00892A3C">
        <w:rPr>
          <w:noProof w:val="0"/>
          <w:sz w:val="20"/>
          <w:szCs w:val="20"/>
        </w:rPr>
        <w:t>culated basi</w:t>
      </w:r>
      <w:r w:rsidR="00DC3745" w:rsidRPr="00892A3C">
        <w:rPr>
          <w:noProof w:val="0"/>
          <w:sz w:val="20"/>
          <w:szCs w:val="20"/>
        </w:rPr>
        <w:t>c</w:t>
      </w:r>
      <w:r w:rsidRPr="00892A3C">
        <w:rPr>
          <w:noProof w:val="0"/>
          <w:sz w:val="20"/>
          <w:szCs w:val="20"/>
        </w:rPr>
        <w:t xml:space="preserve"> transmission is not exceeded.</w:t>
      </w:r>
    </w:p>
    <w:p w14:paraId="2691ED9A" w14:textId="58D17D66" w:rsidR="003572E8" w:rsidRPr="00892A3C" w:rsidRDefault="003572E8" w:rsidP="009906B7">
      <w:pPr>
        <w:pStyle w:val="R1"/>
        <w:tabs>
          <w:tab w:val="clear" w:pos="794"/>
          <w:tab w:val="right" w:pos="1985"/>
        </w:tabs>
        <w:ind w:left="2410" w:hanging="1843"/>
        <w:rPr>
          <w:noProof w:val="0"/>
        </w:rPr>
      </w:pPr>
    </w:p>
    <w:p w14:paraId="2691ED9B" w14:textId="77777777" w:rsidR="00291DA1" w:rsidRPr="00892A3C" w:rsidRDefault="003572E8" w:rsidP="00E65722">
      <w:pPr>
        <w:pStyle w:val="R1"/>
        <w:numPr>
          <w:ilvl w:val="0"/>
          <w:numId w:val="11"/>
        </w:numPr>
        <w:rPr>
          <w:ins w:id="113" w:author="Author"/>
          <w:noProof w:val="0"/>
        </w:rPr>
      </w:pPr>
      <w:r w:rsidRPr="00892A3C">
        <w:rPr>
          <w:noProof w:val="0"/>
        </w:rPr>
        <w:t>I</w:t>
      </w:r>
      <w:r w:rsidR="00291DA1" w:rsidRPr="00892A3C">
        <w:rPr>
          <w:noProof w:val="0"/>
        </w:rPr>
        <w:t xml:space="preserve">n the event actual antenna </w:t>
      </w:r>
      <w:r w:rsidR="005144E1" w:rsidRPr="00892A3C">
        <w:rPr>
          <w:noProof w:val="0"/>
        </w:rPr>
        <w:t xml:space="preserve">radiation </w:t>
      </w:r>
      <w:r w:rsidR="00291DA1" w:rsidRPr="00892A3C">
        <w:rPr>
          <w:noProof w:val="0"/>
        </w:rPr>
        <w:t xml:space="preserve">patterns are not available for an FSS Earth station, the antenna radiation pattern defined in ITU-R Recommendation S.465 can be assumed. </w:t>
      </w:r>
    </w:p>
    <w:p w14:paraId="01E7BF37" w14:textId="4B32367A" w:rsidR="00F266D1" w:rsidRPr="00D55BC1" w:rsidRDefault="00F266D1" w:rsidP="009906B7">
      <w:pPr>
        <w:pStyle w:val="ListParagraph"/>
        <w:numPr>
          <w:ilvl w:val="0"/>
          <w:numId w:val="11"/>
        </w:numPr>
      </w:pPr>
      <w:ins w:id="114" w:author="Author">
        <w:r w:rsidRPr="00D55BC1">
          <w:rPr>
            <w:lang w:eastAsia="en-US"/>
          </w:rPr>
          <w:t>The first time a</w:t>
        </w:r>
        <w:r w:rsidR="00F56AFB" w:rsidRPr="00D55BC1">
          <w:rPr>
            <w:lang w:eastAsia="en-US"/>
          </w:rPr>
          <w:t xml:space="preserve"> spectrum</w:t>
        </w:r>
        <w:r w:rsidRPr="00D55BC1">
          <w:rPr>
            <w:lang w:eastAsia="en-US"/>
          </w:rPr>
          <w:t xml:space="preserve"> licensee </w:t>
        </w:r>
        <w:r w:rsidR="00D16C81" w:rsidRPr="00D55BC1">
          <w:rPr>
            <w:lang w:eastAsia="en-US"/>
          </w:rPr>
          <w:t xml:space="preserve">performs </w:t>
        </w:r>
        <w:r w:rsidR="00F56AFB" w:rsidRPr="00D55BC1">
          <w:rPr>
            <w:lang w:eastAsia="en-US"/>
          </w:rPr>
          <w:t xml:space="preserve">adjacent channel </w:t>
        </w:r>
        <w:r w:rsidR="00576575" w:rsidRPr="00D55BC1">
          <w:rPr>
            <w:lang w:eastAsia="en-US"/>
          </w:rPr>
          <w:t>coordination</w:t>
        </w:r>
        <w:r w:rsidRPr="00D55BC1">
          <w:rPr>
            <w:lang w:eastAsia="en-US"/>
          </w:rPr>
          <w:t xml:space="preserve"> </w:t>
        </w:r>
        <w:r w:rsidR="00F56AFB" w:rsidRPr="00D55BC1">
          <w:rPr>
            <w:lang w:eastAsia="en-US"/>
          </w:rPr>
          <w:t>with</w:t>
        </w:r>
        <w:r w:rsidR="00D16C81" w:rsidRPr="00D55BC1">
          <w:rPr>
            <w:lang w:eastAsia="en-US"/>
          </w:rPr>
          <w:t xml:space="preserve"> a</w:t>
        </w:r>
        <w:r w:rsidR="00F56AFB" w:rsidRPr="00D55BC1">
          <w:rPr>
            <w:lang w:eastAsia="en-US"/>
          </w:rPr>
          <w:t>n apparatus</w:t>
        </w:r>
        <w:r w:rsidR="00D16C81" w:rsidRPr="00D55BC1">
          <w:rPr>
            <w:lang w:eastAsia="en-US"/>
          </w:rPr>
          <w:t xml:space="preserve"> licensed</w:t>
        </w:r>
        <w:r w:rsidRPr="00D55BC1">
          <w:rPr>
            <w:lang w:eastAsia="en-US"/>
          </w:rPr>
          <w:t xml:space="preserve"> Earth station</w:t>
        </w:r>
        <w:r w:rsidR="00D16C81" w:rsidRPr="00D55BC1">
          <w:rPr>
            <w:lang w:eastAsia="en-US"/>
          </w:rPr>
          <w:t xml:space="preserve"> operating in the 3600-4200 MHz band</w:t>
        </w:r>
        <w:r w:rsidRPr="00D55BC1">
          <w:rPr>
            <w:lang w:eastAsia="en-US"/>
          </w:rPr>
          <w:t xml:space="preserve">, </w:t>
        </w:r>
        <w:r w:rsidRPr="00D55BC1">
          <w:t xml:space="preserve">before registering </w:t>
        </w:r>
        <w:r w:rsidR="00D16C81" w:rsidRPr="00D55BC1">
          <w:t>the device</w:t>
        </w:r>
        <w:r w:rsidRPr="00D55BC1">
          <w:t>,</w:t>
        </w:r>
        <w:r w:rsidRPr="00D55BC1">
          <w:rPr>
            <w:i/>
          </w:rPr>
          <w:t xml:space="preserve"> </w:t>
        </w:r>
        <w:r w:rsidRPr="00D55BC1">
          <w:t>they must</w:t>
        </w:r>
        <w:r w:rsidRPr="00D55BC1">
          <w:rPr>
            <w:i/>
          </w:rPr>
          <w:t xml:space="preserve"> </w:t>
        </w:r>
        <w:r w:rsidRPr="00D55BC1">
          <w:t xml:space="preserve">notify the affected Earth station licensee. This is intended to give notice to the affected FSS licensee to ensure they have installed </w:t>
        </w:r>
        <w:r w:rsidRPr="00D55BC1">
          <w:lastRenderedPageBreak/>
          <w:t>a</w:t>
        </w:r>
        <w:r w:rsidR="00D16C81" w:rsidRPr="00D55BC1">
          <w:t>n</w:t>
        </w:r>
        <w:r w:rsidRPr="00D55BC1">
          <w:t xml:space="preserve"> RF filter with the relevant characteristics to their front end of their </w:t>
        </w:r>
        <w:r w:rsidR="00D16C81" w:rsidRPr="00D55BC1">
          <w:t>earth station receiver</w:t>
        </w:r>
        <w:r w:rsidRPr="00D55BC1">
          <w:t>.</w:t>
        </w:r>
      </w:ins>
    </w:p>
    <w:p w14:paraId="2691ED9C" w14:textId="77777777" w:rsidR="000451E3" w:rsidRPr="00D55BC1" w:rsidRDefault="000451E3">
      <w:pPr>
        <w:rPr>
          <w:rStyle w:val="CharPartNo"/>
          <w:noProof w:val="0"/>
        </w:rPr>
      </w:pPr>
    </w:p>
    <w:p w14:paraId="315BD1E6" w14:textId="5D04BE5D" w:rsidR="00184848" w:rsidRPr="00892A3C" w:rsidRDefault="00184848" w:rsidP="00184848">
      <w:pPr>
        <w:pStyle w:val="HR"/>
        <w:jc w:val="both"/>
        <w:rPr>
          <w:ins w:id="115" w:author="David Goggin" w:date="2018-04-09T12:43:00Z"/>
          <w:noProof w:val="0"/>
        </w:rPr>
      </w:pPr>
      <w:ins w:id="116" w:author="David Goggin" w:date="2018-04-09T12:43:00Z">
        <w:r w:rsidRPr="00892A3C">
          <w:rPr>
            <w:rStyle w:val="CharSectno"/>
            <w:noProof w:val="0"/>
          </w:rPr>
          <w:t>4.4</w:t>
        </w:r>
        <w:r w:rsidRPr="00892A3C">
          <w:rPr>
            <w:noProof w:val="0"/>
          </w:rPr>
          <w:tab/>
          <w:t>Additional protection requirements for incumbent FSS Earth receive stations operating in the 3600-</w:t>
        </w:r>
      </w:ins>
      <w:ins w:id="117" w:author="David Goggin" w:date="2018-04-09T13:13:00Z">
        <w:r w:rsidR="00CB4B8B" w:rsidRPr="00892A3C">
          <w:rPr>
            <w:noProof w:val="0"/>
          </w:rPr>
          <w:t>3700</w:t>
        </w:r>
      </w:ins>
      <w:ins w:id="118" w:author="David Goggin" w:date="2018-04-09T12:43:00Z">
        <w:r w:rsidRPr="00892A3C">
          <w:rPr>
            <w:noProof w:val="0"/>
          </w:rPr>
          <w:t xml:space="preserve"> MHz band</w:t>
        </w:r>
      </w:ins>
    </w:p>
    <w:p w14:paraId="11CF5AD7" w14:textId="41D1B4C1" w:rsidR="00184848" w:rsidRPr="00892A3C" w:rsidRDefault="00184848" w:rsidP="00184848">
      <w:pPr>
        <w:pStyle w:val="R1"/>
        <w:ind w:hanging="397"/>
        <w:rPr>
          <w:ins w:id="119" w:author="David Goggin" w:date="2018-04-09T12:44:00Z"/>
          <w:noProof w:val="0"/>
        </w:rPr>
      </w:pPr>
      <w:ins w:id="120" w:author="David Goggin" w:date="2018-04-09T12:43:00Z">
        <w:r w:rsidRPr="00892A3C">
          <w:rPr>
            <w:noProof w:val="0"/>
          </w:rPr>
          <w:tab/>
          <w:t>(1)</w:t>
        </w:r>
        <w:r w:rsidRPr="00892A3C">
          <w:rPr>
            <w:noProof w:val="0"/>
          </w:rPr>
          <w:tab/>
          <w:t xml:space="preserve">An incumbent FSS earth </w:t>
        </w:r>
      </w:ins>
      <w:ins w:id="121" w:author="David Goggin" w:date="2018-04-09T12:50:00Z">
        <w:r w:rsidRPr="00892A3C">
          <w:rPr>
            <w:noProof w:val="0"/>
          </w:rPr>
          <w:t xml:space="preserve">receive </w:t>
        </w:r>
      </w:ins>
      <w:ins w:id="122" w:author="David Goggin" w:date="2018-04-09T12:43:00Z">
        <w:r w:rsidRPr="00892A3C">
          <w:rPr>
            <w:noProof w:val="0"/>
          </w:rPr>
          <w:t>station</w:t>
        </w:r>
      </w:ins>
      <w:ins w:id="123" w:author="David Goggin" w:date="2018-04-09T12:49:00Z">
        <w:r w:rsidRPr="00892A3C">
          <w:rPr>
            <w:noProof w:val="0"/>
          </w:rPr>
          <w:t xml:space="preserve"> </w:t>
        </w:r>
      </w:ins>
      <w:ins w:id="124" w:author="David Goggin" w:date="2018-04-09T12:43:00Z">
        <w:r w:rsidRPr="00892A3C">
          <w:rPr>
            <w:noProof w:val="0"/>
          </w:rPr>
          <w:t xml:space="preserve">is one that </w:t>
        </w:r>
      </w:ins>
      <w:ins w:id="125" w:author="David Goggin" w:date="2018-04-09T12:45:00Z">
        <w:r w:rsidRPr="00892A3C">
          <w:rPr>
            <w:noProof w:val="0"/>
          </w:rPr>
          <w:t xml:space="preserve">operates in the 3600-3700 MHz band and </w:t>
        </w:r>
      </w:ins>
      <w:ins w:id="126" w:author="David Goggin" w:date="2018-04-09T12:44:00Z">
        <w:r w:rsidRPr="00892A3C">
          <w:rPr>
            <w:noProof w:val="0"/>
          </w:rPr>
          <w:t xml:space="preserve">falls within one of the </w:t>
        </w:r>
      </w:ins>
      <w:ins w:id="127" w:author="David Goggin" w:date="2018-04-27T15:26:00Z">
        <w:r w:rsidR="00D55BC1" w:rsidRPr="00D55BC1">
          <w:rPr>
            <w:noProof w:val="0"/>
          </w:rPr>
          <w:t>frequencies</w:t>
        </w:r>
      </w:ins>
      <w:ins w:id="128" w:author="David Goggin" w:date="2018-04-09T12:44:00Z">
        <w:r w:rsidRPr="00892A3C">
          <w:rPr>
            <w:noProof w:val="0"/>
          </w:rPr>
          <w:t xml:space="preserve"> and areas contained in the following re-allocation declarations:</w:t>
        </w:r>
      </w:ins>
    </w:p>
    <w:p w14:paraId="489606EC" w14:textId="0979468E" w:rsidR="00184848" w:rsidRPr="00D55BC1" w:rsidRDefault="00184848" w:rsidP="00184848">
      <w:pPr>
        <w:pStyle w:val="ListParagraph"/>
        <w:keepNext/>
        <w:numPr>
          <w:ilvl w:val="0"/>
          <w:numId w:val="16"/>
        </w:numPr>
        <w:spacing w:before="120"/>
        <w:ind w:left="1701" w:hanging="709"/>
        <w:rPr>
          <w:ins w:id="129" w:author="David Goggin" w:date="2018-04-09T12:45:00Z"/>
        </w:rPr>
      </w:pPr>
      <w:ins w:id="130" w:author="David Goggin" w:date="2018-04-09T12:45:00Z">
        <w:r w:rsidRPr="00892A3C">
          <w:fldChar w:fldCharType="begin"/>
        </w:r>
        <w:r w:rsidRPr="00D55BC1">
          <w:instrText xml:space="preserve"> HYPERLINK "https://www.legislation.gov.au/Details/F2018L00225" </w:instrText>
        </w:r>
        <w:r w:rsidRPr="00892A3C">
          <w:fldChar w:fldCharType="separate"/>
        </w:r>
        <w:r w:rsidRPr="00D55BC1">
          <w:rPr>
            <w:rStyle w:val="Hyperlink"/>
            <w:rFonts w:cs="Calibri"/>
          </w:rPr>
          <w:t>Radiocommunications (Spectrum Re-allocation—3.6 GHz Band for Adelaide and Eastern Metropolitan Australia) Declaration 2018</w:t>
        </w:r>
        <w:r w:rsidRPr="00892A3C">
          <w:rPr>
            <w:rStyle w:val="Hyperlink"/>
            <w:rFonts w:cs="Calibri"/>
          </w:rPr>
          <w:fldChar w:fldCharType="end"/>
        </w:r>
        <w:r w:rsidRPr="00D55BC1">
          <w:rPr>
            <w:rFonts w:cs="Calibri"/>
          </w:rPr>
          <w:t xml:space="preserve">; </w:t>
        </w:r>
      </w:ins>
    </w:p>
    <w:p w14:paraId="0C945C7A" w14:textId="77777777" w:rsidR="00184848" w:rsidRPr="00D55BC1" w:rsidRDefault="00184848" w:rsidP="00184848">
      <w:pPr>
        <w:pStyle w:val="ListParagraph"/>
        <w:keepNext/>
        <w:numPr>
          <w:ilvl w:val="0"/>
          <w:numId w:val="16"/>
        </w:numPr>
        <w:spacing w:before="120"/>
        <w:ind w:left="1701" w:hanging="709"/>
        <w:rPr>
          <w:ins w:id="131" w:author="David Goggin" w:date="2018-04-09T12:45:00Z"/>
        </w:rPr>
      </w:pPr>
      <w:ins w:id="132" w:author="David Goggin" w:date="2018-04-09T12:45:00Z">
        <w:r w:rsidRPr="00892A3C">
          <w:fldChar w:fldCharType="begin"/>
        </w:r>
        <w:r w:rsidRPr="00D55BC1">
          <w:instrText xml:space="preserve"> HYPERLINK "https://www.legislation.gov.au/Details/F2018L00221" </w:instrText>
        </w:r>
        <w:r w:rsidRPr="00892A3C">
          <w:fldChar w:fldCharType="separate"/>
        </w:r>
        <w:r w:rsidRPr="00D55BC1">
          <w:rPr>
            <w:rStyle w:val="Hyperlink"/>
            <w:rFonts w:cs="Calibri"/>
          </w:rPr>
          <w:t>Radiocommunications (Spectrum Re-allocation—3.6 GHz Band for Perth) Declaration 2018</w:t>
        </w:r>
        <w:r w:rsidRPr="00892A3C">
          <w:rPr>
            <w:rStyle w:val="Hyperlink"/>
            <w:rFonts w:cs="Calibri"/>
          </w:rPr>
          <w:fldChar w:fldCharType="end"/>
        </w:r>
        <w:r w:rsidRPr="00D55BC1">
          <w:rPr>
            <w:rStyle w:val="Hyperlink"/>
            <w:rFonts w:cs="Calibri"/>
          </w:rPr>
          <w:t>;</w:t>
        </w:r>
        <w:r w:rsidRPr="00D55BC1">
          <w:rPr>
            <w:rFonts w:cs="Calibri"/>
          </w:rPr>
          <w:t xml:space="preserve"> and </w:t>
        </w:r>
      </w:ins>
    </w:p>
    <w:p w14:paraId="0040A049" w14:textId="32AC7236" w:rsidR="00184848" w:rsidRPr="00D55BC1" w:rsidRDefault="00184848" w:rsidP="00184848">
      <w:pPr>
        <w:pStyle w:val="ListParagraph"/>
        <w:keepNext/>
        <w:numPr>
          <w:ilvl w:val="0"/>
          <w:numId w:val="16"/>
        </w:numPr>
        <w:spacing w:before="120"/>
        <w:ind w:left="1701" w:hanging="709"/>
        <w:rPr>
          <w:ins w:id="133" w:author="David Goggin" w:date="2018-04-09T12:44:00Z"/>
        </w:rPr>
      </w:pPr>
      <w:ins w:id="134" w:author="David Goggin" w:date="2018-04-09T12:45:00Z">
        <w:r w:rsidRPr="00892A3C">
          <w:fldChar w:fldCharType="begin"/>
        </w:r>
        <w:r w:rsidRPr="00D55BC1">
          <w:instrText xml:space="preserve"> HYPERLINK "https://www.legislation.gov.au/Details/F2018L00222" </w:instrText>
        </w:r>
        <w:r w:rsidRPr="00892A3C">
          <w:fldChar w:fldCharType="separate"/>
        </w:r>
        <w:r w:rsidRPr="00D55BC1">
          <w:rPr>
            <w:rStyle w:val="Hyperlink"/>
            <w:rFonts w:cs="Calibri"/>
          </w:rPr>
          <w:t>Radiocommunications (Spectrum Re-allocation—3.6 GHz Band for Regional Australia) Declaration 2018</w:t>
        </w:r>
        <w:r w:rsidRPr="00892A3C">
          <w:rPr>
            <w:rStyle w:val="Hyperlink"/>
            <w:rFonts w:cs="Calibri"/>
          </w:rPr>
          <w:fldChar w:fldCharType="end"/>
        </w:r>
      </w:ins>
      <w:ins w:id="135" w:author="David Goggin" w:date="2018-04-09T12:44:00Z">
        <w:r w:rsidRPr="00D55BC1">
          <w:t xml:space="preserve"> </w:t>
        </w:r>
      </w:ins>
    </w:p>
    <w:p w14:paraId="0BD6ADDD" w14:textId="77777777" w:rsidR="00184848" w:rsidRPr="00892A3C" w:rsidRDefault="00184848" w:rsidP="00CE7B0A">
      <w:pPr>
        <w:rPr>
          <w:ins w:id="136" w:author="David Goggin" w:date="2018-04-09T12:48:00Z"/>
          <w:noProof w:val="0"/>
          <w:lang w:eastAsia="en-US"/>
        </w:rPr>
      </w:pPr>
    </w:p>
    <w:p w14:paraId="1208AD4B" w14:textId="71AAB759" w:rsidR="00184848" w:rsidRPr="00892A3C" w:rsidRDefault="00184848" w:rsidP="00184848">
      <w:pPr>
        <w:pStyle w:val="R1"/>
        <w:ind w:hanging="397"/>
        <w:rPr>
          <w:ins w:id="137" w:author="David Goggin" w:date="2018-04-09T12:48:00Z"/>
          <w:noProof w:val="0"/>
        </w:rPr>
      </w:pPr>
      <w:ins w:id="138" w:author="David Goggin" w:date="2018-04-09T12:48:00Z">
        <w:r w:rsidRPr="00892A3C">
          <w:rPr>
            <w:noProof w:val="0"/>
          </w:rPr>
          <w:t>(2)</w:t>
        </w:r>
        <w:r w:rsidRPr="00892A3C">
          <w:rPr>
            <w:noProof w:val="0"/>
          </w:rPr>
          <w:tab/>
          <w:t>Incumbent FSS earth receive station are to be provided with the protection defined in clause 4.2 and subclause 4.3(3) of these guidelines.</w:t>
        </w:r>
      </w:ins>
    </w:p>
    <w:p w14:paraId="1DF00A72" w14:textId="77777777" w:rsidR="00184848" w:rsidRPr="00892A3C" w:rsidRDefault="00184848" w:rsidP="00CE7B0A">
      <w:pPr>
        <w:rPr>
          <w:ins w:id="139" w:author="David Goggin" w:date="2018-04-09T12:51:00Z"/>
          <w:noProof w:val="0"/>
          <w:lang w:eastAsia="en-US"/>
        </w:rPr>
      </w:pPr>
    </w:p>
    <w:p w14:paraId="0018141B" w14:textId="5218DA58" w:rsidR="00184848" w:rsidRPr="00892A3C" w:rsidRDefault="00184848" w:rsidP="00184848">
      <w:pPr>
        <w:pStyle w:val="R1"/>
        <w:ind w:hanging="397"/>
        <w:rPr>
          <w:ins w:id="140" w:author="David Goggin" w:date="2018-04-09T12:51:00Z"/>
          <w:noProof w:val="0"/>
        </w:rPr>
      </w:pPr>
      <w:ins w:id="141" w:author="David Goggin" w:date="2018-04-09T12:51:00Z">
        <w:r w:rsidRPr="00892A3C">
          <w:rPr>
            <w:noProof w:val="0"/>
          </w:rPr>
          <w:t>(3)</w:t>
        </w:r>
        <w:r w:rsidRPr="00892A3C">
          <w:rPr>
            <w:noProof w:val="0"/>
          </w:rPr>
          <w:tab/>
          <w:t xml:space="preserve">Incumbent FSS earth receive station </w:t>
        </w:r>
      </w:ins>
      <w:ins w:id="142" w:author="David Goggin" w:date="2018-04-09T12:54:00Z">
        <w:r w:rsidRPr="00892A3C">
          <w:rPr>
            <w:noProof w:val="0"/>
          </w:rPr>
          <w:t xml:space="preserve">within 300 km of a transmitter operated under a 3.4 GHz spectrum </w:t>
        </w:r>
      </w:ins>
      <w:ins w:id="143" w:author="David Goggin" w:date="2018-04-27T15:26:00Z">
        <w:r w:rsidR="00D55BC1" w:rsidRPr="00D55BC1">
          <w:rPr>
            <w:noProof w:val="0"/>
          </w:rPr>
          <w:t>licence</w:t>
        </w:r>
      </w:ins>
      <w:ins w:id="144" w:author="David Goggin" w:date="2018-04-09T12:54:00Z">
        <w:r w:rsidRPr="00892A3C">
          <w:rPr>
            <w:noProof w:val="0"/>
          </w:rPr>
          <w:t xml:space="preserve"> </w:t>
        </w:r>
      </w:ins>
      <w:ins w:id="145" w:author="David Goggin" w:date="2018-04-09T12:51:00Z">
        <w:r w:rsidRPr="00892A3C">
          <w:rPr>
            <w:noProof w:val="0"/>
          </w:rPr>
          <w:t>are to be protected from co-channel emissions as follows, to a maximum interference level of -119.9 dBm/MHz not to be exceeded for more than 0.005% of the time.</w:t>
        </w:r>
      </w:ins>
    </w:p>
    <w:p w14:paraId="1AE95196" w14:textId="77777777" w:rsidR="00184848" w:rsidRPr="00892A3C" w:rsidRDefault="00184848" w:rsidP="00CE7B0A">
      <w:pPr>
        <w:rPr>
          <w:ins w:id="146" w:author="David Goggin" w:date="2018-04-09T12:51:00Z"/>
          <w:noProof w:val="0"/>
          <w:lang w:eastAsia="en-US"/>
        </w:rPr>
      </w:pPr>
    </w:p>
    <w:p w14:paraId="196867FB" w14:textId="77777777" w:rsidR="00184848" w:rsidRPr="00892A3C" w:rsidRDefault="00184848" w:rsidP="00184848">
      <w:pPr>
        <w:pStyle w:val="R1"/>
        <w:ind w:left="1437" w:hanging="870"/>
        <w:rPr>
          <w:ins w:id="147" w:author="David Goggin" w:date="2018-04-09T12:50:00Z"/>
          <w:noProof w:val="0"/>
        </w:rPr>
      </w:pPr>
      <w:ins w:id="148" w:author="David Goggin" w:date="2018-04-09T12:50:00Z">
        <w:r w:rsidRPr="00892A3C">
          <w:rPr>
            <w:i/>
            <w:noProof w:val="0"/>
            <w:sz w:val="20"/>
            <w:szCs w:val="20"/>
          </w:rPr>
          <w:t>Note 1</w:t>
        </w:r>
        <w:r w:rsidRPr="00892A3C">
          <w:rPr>
            <w:i/>
            <w:noProof w:val="0"/>
            <w:sz w:val="20"/>
            <w:szCs w:val="20"/>
          </w:rPr>
          <w:tab/>
        </w:r>
        <w:r w:rsidRPr="00892A3C">
          <w:rPr>
            <w:i/>
            <w:noProof w:val="0"/>
            <w:sz w:val="20"/>
            <w:szCs w:val="20"/>
          </w:rPr>
          <w:tab/>
        </w:r>
        <w:r w:rsidRPr="00892A3C">
          <w:rPr>
            <w:noProof w:val="0"/>
            <w:sz w:val="20"/>
            <w:szCs w:val="20"/>
          </w:rPr>
          <w:t>Refer to</w:t>
        </w:r>
        <w:r w:rsidRPr="00892A3C">
          <w:rPr>
            <w:i/>
            <w:noProof w:val="0"/>
            <w:sz w:val="20"/>
            <w:szCs w:val="20"/>
          </w:rPr>
          <w:t xml:space="preserve"> </w:t>
        </w:r>
        <w:r w:rsidRPr="00892A3C">
          <w:rPr>
            <w:noProof w:val="0"/>
            <w:sz w:val="20"/>
            <w:szCs w:val="20"/>
          </w:rPr>
          <w:t>Recommendation ITU-R SF.1006 for further guidance on the procedure to use for the protection of FSS Earth receive stations.</w:t>
        </w:r>
      </w:ins>
    </w:p>
    <w:p w14:paraId="1CCD7B87" w14:textId="5A8B73E7" w:rsidR="00184848" w:rsidRPr="00892A3C" w:rsidRDefault="00184848" w:rsidP="00184848">
      <w:pPr>
        <w:pStyle w:val="R1"/>
        <w:ind w:hanging="397"/>
        <w:rPr>
          <w:ins w:id="149" w:author="David Goggin" w:date="2018-04-09T12:48:00Z"/>
          <w:noProof w:val="0"/>
        </w:rPr>
      </w:pPr>
    </w:p>
    <w:p w14:paraId="74F5F29E" w14:textId="77777777" w:rsidR="00184848" w:rsidRPr="00892A3C" w:rsidRDefault="00184848" w:rsidP="00CE7B0A">
      <w:pPr>
        <w:rPr>
          <w:ins w:id="150" w:author="David Goggin" w:date="2018-04-09T12:44:00Z"/>
          <w:noProof w:val="0"/>
          <w:lang w:eastAsia="en-US"/>
        </w:rPr>
      </w:pPr>
    </w:p>
    <w:p w14:paraId="2691ED9D" w14:textId="77777777" w:rsidR="0086739B" w:rsidRPr="00892A3C" w:rsidRDefault="0086739B">
      <w:pPr>
        <w:rPr>
          <w:rStyle w:val="CharPartNo"/>
          <w:rFonts w:ascii="Arial" w:hAnsi="Arial"/>
          <w:b/>
          <w:noProof w:val="0"/>
          <w:sz w:val="32"/>
          <w:lang w:eastAsia="en-US"/>
        </w:rPr>
      </w:pPr>
      <w:r w:rsidRPr="00892A3C">
        <w:rPr>
          <w:rStyle w:val="CharPartNo"/>
          <w:noProof w:val="0"/>
        </w:rPr>
        <w:br w:type="page"/>
      </w:r>
    </w:p>
    <w:p w14:paraId="2691ED9E" w14:textId="77777777" w:rsidR="00024D63" w:rsidRPr="00892A3C" w:rsidRDefault="00404FF6" w:rsidP="005E7BB7">
      <w:pPr>
        <w:pStyle w:val="HP"/>
        <w:ind w:left="1418" w:hanging="1418"/>
        <w:jc w:val="both"/>
        <w:rPr>
          <w:noProof w:val="0"/>
        </w:rPr>
      </w:pPr>
      <w:r w:rsidRPr="00892A3C">
        <w:rPr>
          <w:rStyle w:val="CharPartNo"/>
          <w:noProof w:val="0"/>
        </w:rPr>
        <w:lastRenderedPageBreak/>
        <w:t xml:space="preserve">Part </w:t>
      </w:r>
      <w:r w:rsidR="00657546" w:rsidRPr="00892A3C">
        <w:rPr>
          <w:rStyle w:val="CharPartNo"/>
          <w:noProof w:val="0"/>
        </w:rPr>
        <w:t>5</w:t>
      </w:r>
      <w:r w:rsidRPr="00892A3C">
        <w:rPr>
          <w:noProof w:val="0"/>
        </w:rPr>
        <w:tab/>
      </w:r>
      <w:r w:rsidR="00E51843" w:rsidRPr="00892A3C">
        <w:rPr>
          <w:noProof w:val="0"/>
        </w:rPr>
        <w:t>Broadband wireless access (BWA)</w:t>
      </w:r>
      <w:r w:rsidRPr="00892A3C">
        <w:rPr>
          <w:rStyle w:val="CharPartText"/>
          <w:noProof w:val="0"/>
        </w:rPr>
        <w:t xml:space="preserve"> service</w:t>
      </w:r>
      <w:bookmarkEnd w:id="44"/>
    </w:p>
    <w:p w14:paraId="2691ED9F" w14:textId="77777777" w:rsidR="00024D63" w:rsidRPr="00892A3C" w:rsidRDefault="00FA5EF0" w:rsidP="005E7BB7">
      <w:pPr>
        <w:pStyle w:val="Header"/>
        <w:keepNext/>
        <w:jc w:val="both"/>
        <w:rPr>
          <w:noProof w:val="0"/>
        </w:rPr>
      </w:pPr>
      <w:r w:rsidRPr="00892A3C">
        <w:rPr>
          <w:rStyle w:val="CharDivNo"/>
          <w:noProof w:val="0"/>
        </w:rPr>
        <w:t xml:space="preserve"> </w:t>
      </w:r>
      <w:r w:rsidRPr="00892A3C">
        <w:rPr>
          <w:rStyle w:val="CharDivText"/>
          <w:noProof w:val="0"/>
        </w:rPr>
        <w:t xml:space="preserve"> </w:t>
      </w:r>
    </w:p>
    <w:p w14:paraId="2691EDA0" w14:textId="77777777" w:rsidR="00AF169F" w:rsidRPr="00892A3C" w:rsidRDefault="00657546" w:rsidP="005E7BB7">
      <w:pPr>
        <w:pStyle w:val="HR"/>
        <w:jc w:val="both"/>
        <w:rPr>
          <w:noProof w:val="0"/>
        </w:rPr>
      </w:pPr>
      <w:bookmarkStart w:id="151" w:name="_Toc107291215"/>
      <w:r w:rsidRPr="00892A3C">
        <w:rPr>
          <w:rStyle w:val="CharSectno"/>
          <w:noProof w:val="0"/>
        </w:rPr>
        <w:t>5</w:t>
      </w:r>
      <w:r w:rsidR="007B0F50" w:rsidRPr="00892A3C">
        <w:rPr>
          <w:rStyle w:val="CharSectno"/>
          <w:noProof w:val="0"/>
        </w:rPr>
        <w:t>.1</w:t>
      </w:r>
      <w:r w:rsidR="00373B35" w:rsidRPr="00892A3C">
        <w:rPr>
          <w:noProof w:val="0"/>
        </w:rPr>
        <w:tab/>
      </w:r>
      <w:r w:rsidR="00AF169F" w:rsidRPr="00892A3C">
        <w:rPr>
          <w:noProof w:val="0"/>
        </w:rPr>
        <w:t>Background</w:t>
      </w:r>
      <w:bookmarkEnd w:id="151"/>
    </w:p>
    <w:p w14:paraId="2691EDA1" w14:textId="1BF9B607" w:rsidR="00024D63" w:rsidRPr="00892A3C" w:rsidRDefault="007B0F50" w:rsidP="00D9503C">
      <w:pPr>
        <w:pStyle w:val="R1"/>
        <w:ind w:hanging="397"/>
        <w:rPr>
          <w:noProof w:val="0"/>
          <w:sz w:val="20"/>
          <w:szCs w:val="20"/>
        </w:rPr>
      </w:pPr>
      <w:r w:rsidRPr="00892A3C">
        <w:rPr>
          <w:noProof w:val="0"/>
        </w:rPr>
        <w:tab/>
      </w:r>
      <w:r w:rsidR="00E71DE4" w:rsidRPr="00892A3C">
        <w:rPr>
          <w:noProof w:val="0"/>
        </w:rPr>
        <w:tab/>
      </w:r>
      <w:r w:rsidR="00484D4D" w:rsidRPr="00892A3C">
        <w:rPr>
          <w:noProof w:val="0"/>
        </w:rPr>
        <w:t>Broadband wireless access (</w:t>
      </w:r>
      <w:r w:rsidR="00D9503C" w:rsidRPr="00892A3C">
        <w:rPr>
          <w:noProof w:val="0"/>
        </w:rPr>
        <w:t>BWA</w:t>
      </w:r>
      <w:r w:rsidR="00484D4D" w:rsidRPr="00892A3C">
        <w:rPr>
          <w:noProof w:val="0"/>
        </w:rPr>
        <w:t>)</w:t>
      </w:r>
      <w:r w:rsidR="00D9503C" w:rsidRPr="00892A3C">
        <w:rPr>
          <w:noProof w:val="0"/>
        </w:rPr>
        <w:t xml:space="preserve"> services are authorised to operate in the 3400-3700</w:t>
      </w:r>
      <w:r w:rsidR="006C498D" w:rsidRPr="00892A3C">
        <w:rPr>
          <w:noProof w:val="0"/>
        </w:rPr>
        <w:t xml:space="preserve"> MHz </w:t>
      </w:r>
      <w:r w:rsidR="00AF169F" w:rsidRPr="00892A3C">
        <w:rPr>
          <w:noProof w:val="0"/>
        </w:rPr>
        <w:t>band</w:t>
      </w:r>
      <w:r w:rsidR="00D9503C" w:rsidRPr="00892A3C">
        <w:rPr>
          <w:noProof w:val="0"/>
        </w:rPr>
        <w:t xml:space="preserve"> under apparatus licence </w:t>
      </w:r>
      <w:del w:id="152" w:author="David Goggin" w:date="2018-04-27T15:26:00Z">
        <w:r w:rsidR="00D9503C" w:rsidRPr="00892A3C" w:rsidDel="00D55BC1">
          <w:rPr>
            <w:noProof w:val="0"/>
          </w:rPr>
          <w:delText>arrangments</w:delText>
        </w:r>
      </w:del>
      <w:ins w:id="153" w:author="David Goggin" w:date="2018-04-27T15:26:00Z">
        <w:r w:rsidR="00D55BC1" w:rsidRPr="00D55BC1">
          <w:rPr>
            <w:noProof w:val="0"/>
          </w:rPr>
          <w:t>arrangements</w:t>
        </w:r>
      </w:ins>
      <w:r w:rsidR="00AF169F" w:rsidRPr="00892A3C">
        <w:rPr>
          <w:noProof w:val="0"/>
        </w:rPr>
        <w:t xml:space="preserve">. </w:t>
      </w:r>
      <w:r w:rsidR="00D9503C" w:rsidRPr="00892A3C">
        <w:rPr>
          <w:noProof w:val="0"/>
        </w:rPr>
        <w:t>Frequ</w:t>
      </w:r>
      <w:r w:rsidR="00EB047D" w:rsidRPr="00892A3C">
        <w:rPr>
          <w:noProof w:val="0"/>
        </w:rPr>
        <w:t>e</w:t>
      </w:r>
      <w:r w:rsidR="00D9503C" w:rsidRPr="00892A3C">
        <w:rPr>
          <w:noProof w:val="0"/>
        </w:rPr>
        <w:t xml:space="preserve">ncy assignment </w:t>
      </w:r>
      <w:del w:id="154" w:author="David Goggin" w:date="2018-04-27T15:26:00Z">
        <w:r w:rsidR="00D9503C" w:rsidRPr="00892A3C" w:rsidDel="00D55BC1">
          <w:rPr>
            <w:noProof w:val="0"/>
          </w:rPr>
          <w:delText>arrangments</w:delText>
        </w:r>
      </w:del>
      <w:ins w:id="155" w:author="David Goggin" w:date="2018-04-27T15:26:00Z">
        <w:r w:rsidR="00D55BC1" w:rsidRPr="00D55BC1">
          <w:rPr>
            <w:noProof w:val="0"/>
          </w:rPr>
          <w:t>arrangements</w:t>
        </w:r>
      </w:ins>
      <w:r w:rsidR="00D9503C" w:rsidRPr="00892A3C">
        <w:rPr>
          <w:noProof w:val="0"/>
        </w:rPr>
        <w:t xml:space="preserve"> for BWA are defined in RALI FX14</w:t>
      </w:r>
      <w:r w:rsidR="00994085" w:rsidRPr="00892A3C">
        <w:rPr>
          <w:noProof w:val="0"/>
        </w:rPr>
        <w:t>,</w:t>
      </w:r>
      <w:r w:rsidR="00D9503C" w:rsidRPr="00892A3C">
        <w:rPr>
          <w:noProof w:val="0"/>
        </w:rPr>
        <w:t xml:space="preserve"> RALI FX19</w:t>
      </w:r>
      <w:r w:rsidR="00994085" w:rsidRPr="00892A3C">
        <w:rPr>
          <w:noProof w:val="0"/>
        </w:rPr>
        <w:t xml:space="preserve"> and RALI MS39</w:t>
      </w:r>
      <w:r w:rsidR="00D9503C" w:rsidRPr="00892A3C">
        <w:rPr>
          <w:noProof w:val="0"/>
        </w:rPr>
        <w:t xml:space="preserve">. </w:t>
      </w:r>
    </w:p>
    <w:p w14:paraId="2691EDA2" w14:textId="77777777" w:rsidR="00AF169F" w:rsidRPr="00892A3C" w:rsidRDefault="00657546" w:rsidP="005E7BB7">
      <w:pPr>
        <w:pStyle w:val="HR"/>
        <w:jc w:val="both"/>
        <w:rPr>
          <w:i/>
          <w:noProof w:val="0"/>
        </w:rPr>
      </w:pPr>
      <w:bookmarkStart w:id="156" w:name="_Toc107291216"/>
      <w:r w:rsidRPr="00892A3C">
        <w:rPr>
          <w:rStyle w:val="CharSectno"/>
          <w:noProof w:val="0"/>
        </w:rPr>
        <w:t>5</w:t>
      </w:r>
      <w:r w:rsidR="007B0F50" w:rsidRPr="00892A3C">
        <w:rPr>
          <w:rStyle w:val="CharSectno"/>
          <w:noProof w:val="0"/>
        </w:rPr>
        <w:t>.2</w:t>
      </w:r>
      <w:r w:rsidR="00671CA3" w:rsidRPr="00892A3C">
        <w:rPr>
          <w:noProof w:val="0"/>
        </w:rPr>
        <w:tab/>
      </w:r>
      <w:r w:rsidR="00AF169F" w:rsidRPr="00892A3C">
        <w:rPr>
          <w:noProof w:val="0"/>
        </w:rPr>
        <w:t>Protection requirements</w:t>
      </w:r>
      <w:bookmarkEnd w:id="156"/>
    </w:p>
    <w:p w14:paraId="2691EDA3" w14:textId="77777777" w:rsidR="004C2E64" w:rsidRPr="00D55BC1" w:rsidRDefault="004C2E64" w:rsidP="006F2036">
      <w:pPr>
        <w:pStyle w:val="ListParagraph"/>
        <w:numPr>
          <w:ilvl w:val="0"/>
          <w:numId w:val="12"/>
        </w:numPr>
        <w:spacing w:before="120" w:line="260" w:lineRule="exact"/>
        <w:ind w:left="992" w:hanging="578"/>
        <w:contextualSpacing w:val="0"/>
        <w:jc w:val="both"/>
      </w:pPr>
      <w:r w:rsidRPr="00D55BC1">
        <w:t xml:space="preserve">Radiocommunications transmitters operated under a spectrum licence in the 3.4 GHz band must comply with the requirements specified in RALI FX14, RALI FX19 and RALI MS39 relating to the levels of interference protection to be afforded to </w:t>
      </w:r>
      <w:r w:rsidR="00F10ADA" w:rsidRPr="00D55BC1">
        <w:t>point-to-mul</w:t>
      </w:r>
      <w:r w:rsidRPr="00D55BC1">
        <w:t>t</w:t>
      </w:r>
      <w:r w:rsidR="00F10ADA" w:rsidRPr="00D55BC1">
        <w:t>i</w:t>
      </w:r>
      <w:r w:rsidRPr="00D55BC1">
        <w:t>point receivers and PMTS class B receivers, if the receiver:</w:t>
      </w:r>
    </w:p>
    <w:p w14:paraId="2691EDA4" w14:textId="77777777" w:rsidR="004C2E64" w:rsidRPr="00D55BC1" w:rsidRDefault="004C2E64" w:rsidP="0016468C">
      <w:pPr>
        <w:pStyle w:val="ListParagraph"/>
        <w:numPr>
          <w:ilvl w:val="1"/>
          <w:numId w:val="12"/>
        </w:numPr>
        <w:spacing w:before="120"/>
        <w:ind w:left="1559" w:hanging="567"/>
        <w:contextualSpacing w:val="0"/>
        <w:jc w:val="both"/>
      </w:pPr>
      <w:r w:rsidRPr="00D55BC1">
        <w:t>is licensed under the Act; and</w:t>
      </w:r>
    </w:p>
    <w:p w14:paraId="2691EDA5" w14:textId="77777777" w:rsidR="004C2E64" w:rsidRPr="00D55BC1" w:rsidRDefault="004C2E64" w:rsidP="0016468C">
      <w:pPr>
        <w:pStyle w:val="ListParagraph"/>
        <w:numPr>
          <w:ilvl w:val="1"/>
          <w:numId w:val="12"/>
        </w:numPr>
        <w:spacing w:before="120"/>
        <w:ind w:left="1559" w:hanging="567"/>
        <w:contextualSpacing w:val="0"/>
        <w:jc w:val="both"/>
      </w:pPr>
      <w:r w:rsidRPr="00D55BC1">
        <w:t>was registered in the Register prior to the date on which the device operated under the spectrum licence is registered.</w:t>
      </w:r>
    </w:p>
    <w:p w14:paraId="186D5FC2" w14:textId="770DCE6F" w:rsidR="00AC08E9" w:rsidRPr="00D55BC1" w:rsidDel="00394DBC" w:rsidRDefault="000451E3" w:rsidP="006F2036">
      <w:pPr>
        <w:pStyle w:val="ListParagraph"/>
        <w:numPr>
          <w:ilvl w:val="0"/>
          <w:numId w:val="12"/>
        </w:numPr>
        <w:spacing w:before="120" w:line="260" w:lineRule="exact"/>
        <w:ind w:left="992" w:hanging="578"/>
        <w:contextualSpacing w:val="0"/>
        <w:jc w:val="both"/>
        <w:rPr>
          <w:ins w:id="157" w:author="Author"/>
          <w:del w:id="158" w:author="David Goggin" w:date="2018-04-05T14:45:00Z"/>
        </w:rPr>
      </w:pPr>
      <w:del w:id="159" w:author="David Goggin" w:date="2018-04-05T14:45:00Z">
        <w:r w:rsidRPr="00D55BC1" w:rsidDel="00394DBC">
          <w:delText xml:space="preserve">The licensees of radiocommunications transmitters operating under a spectrum licence are expected to reduce their out-of-band emissions to the levels defined in </w:delText>
        </w:r>
        <w:r w:rsidR="000E401F" w:rsidRPr="00D55BC1" w:rsidDel="00394DBC">
          <w:delText>S</w:delText>
        </w:r>
        <w:r w:rsidRPr="00D55BC1" w:rsidDel="00394DBC">
          <w:delText xml:space="preserve">chedule 3 of the </w:delText>
        </w:r>
        <w:r w:rsidRPr="00D55BC1" w:rsidDel="00394DBC">
          <w:rPr>
            <w:i/>
          </w:rPr>
          <w:delText xml:space="preserve">Radiocommunications Advisory Guidelines (Managing Interference to Spectrum Licensed Receivers — 3.4 GHz Band) 2015, </w:delText>
        </w:r>
        <w:r w:rsidRPr="00D55BC1" w:rsidDel="00394DBC">
          <w:delText xml:space="preserve">if it would facilitate compatibility with receivers operating under an adjacent frequency apparatus licence. This is irrespective of which device was registered first-in-time. </w:delText>
        </w:r>
      </w:del>
      <w:moveToRangeStart w:id="160" w:author="Author" w:name="move508022564"/>
      <w:moveTo w:id="161" w:author="Author">
        <w:del w:id="162" w:author="David Goggin" w:date="2018-04-05T14:45:00Z">
          <w:r w:rsidR="00AC08E9" w:rsidRPr="00D55BC1" w:rsidDel="00394DBC">
            <w:delText>In the event that reducing out-of-band emissions does not facilitate compatibility between services, the device registered first-in-time has priority.</w:delText>
          </w:r>
        </w:del>
      </w:moveTo>
      <w:moveToRangeEnd w:id="160"/>
    </w:p>
    <w:p w14:paraId="2691EDA6" w14:textId="07FF73CE" w:rsidR="000451E3" w:rsidRPr="00D55BC1" w:rsidRDefault="00AC08E9" w:rsidP="006F2036">
      <w:pPr>
        <w:pStyle w:val="ListParagraph"/>
        <w:numPr>
          <w:ilvl w:val="0"/>
          <w:numId w:val="12"/>
        </w:numPr>
        <w:spacing w:before="120" w:line="260" w:lineRule="exact"/>
        <w:ind w:left="992" w:hanging="578"/>
        <w:contextualSpacing w:val="0"/>
        <w:jc w:val="both"/>
      </w:pPr>
      <w:ins w:id="163" w:author="Author">
        <w:r w:rsidRPr="00D55BC1">
          <w:t xml:space="preserve">The </w:t>
        </w:r>
      </w:ins>
      <w:del w:id="164" w:author="Author">
        <w:r w:rsidR="000451E3" w:rsidRPr="00D55BC1" w:rsidDel="00AC08E9">
          <w:delText>L</w:delText>
        </w:r>
      </w:del>
      <w:ins w:id="165" w:author="Author">
        <w:r w:rsidRPr="00D55BC1">
          <w:t>l</w:t>
        </w:r>
      </w:ins>
      <w:r w:rsidR="000451E3" w:rsidRPr="00D55BC1">
        <w:t>icensee</w:t>
      </w:r>
      <w:del w:id="166" w:author="Author">
        <w:r w:rsidR="000451E3" w:rsidRPr="00D55BC1" w:rsidDel="00AC08E9">
          <w:delText>s</w:delText>
        </w:r>
      </w:del>
      <w:ins w:id="167" w:author="Author">
        <w:r w:rsidRPr="00D55BC1">
          <w:t xml:space="preserve"> who is second-in-time is</w:t>
        </w:r>
      </w:ins>
      <w:del w:id="168" w:author="Author">
        <w:r w:rsidR="000451E3" w:rsidRPr="00D55BC1" w:rsidDel="00AC08E9">
          <w:delText xml:space="preserve"> are</w:delText>
        </w:r>
      </w:del>
      <w:r w:rsidR="000451E3" w:rsidRPr="00D55BC1">
        <w:t xml:space="preserve"> responsible for bearing the costs of </w:t>
      </w:r>
      <w:ins w:id="169" w:author="Author">
        <w:r w:rsidRPr="00D55BC1">
          <w:t xml:space="preserve">any </w:t>
        </w:r>
      </w:ins>
      <w:r w:rsidR="000451E3" w:rsidRPr="00D55BC1">
        <w:t xml:space="preserve">changes </w:t>
      </w:r>
      <w:ins w:id="170" w:author="Author">
        <w:r w:rsidR="003F0EDB" w:rsidRPr="00D55BC1">
          <w:t>required to</w:t>
        </w:r>
      </w:ins>
      <w:del w:id="171" w:author="Author">
        <w:r w:rsidR="000451E3" w:rsidRPr="00D55BC1" w:rsidDel="00AC08E9">
          <w:delText>to their own system</w:delText>
        </w:r>
      </w:del>
      <w:ins w:id="172" w:author="Author">
        <w:r w:rsidRPr="00D55BC1">
          <w:t xml:space="preserve"> facilitate coexistence</w:t>
        </w:r>
      </w:ins>
      <w:r w:rsidR="000451E3" w:rsidRPr="00D55BC1">
        <w:t xml:space="preserve">. </w:t>
      </w:r>
      <w:moveFromRangeStart w:id="173" w:author="Author" w:name="move508022564"/>
      <w:moveFrom w:id="174" w:author="Author">
        <w:r w:rsidR="000451E3" w:rsidRPr="00D55BC1" w:rsidDel="00AC08E9">
          <w:t>In the event</w:t>
        </w:r>
        <w:r w:rsidR="00043AEB" w:rsidRPr="00D55BC1" w:rsidDel="00AC08E9">
          <w:t xml:space="preserve"> that</w:t>
        </w:r>
        <w:r w:rsidR="000451E3" w:rsidRPr="00D55BC1" w:rsidDel="00AC08E9">
          <w:t xml:space="preserve"> reducing out-of-band emissions </w:t>
        </w:r>
        <w:r w:rsidR="00043AEB" w:rsidRPr="00D55BC1" w:rsidDel="00AC08E9">
          <w:t>does</w:t>
        </w:r>
        <w:r w:rsidR="000451E3" w:rsidRPr="00D55BC1" w:rsidDel="00AC08E9">
          <w:t xml:space="preserve"> not facilitate compatibility between services, the device registered first-in-time has priority.</w:t>
        </w:r>
      </w:moveFrom>
      <w:moveFromRangeEnd w:id="173"/>
    </w:p>
    <w:p w14:paraId="2691EDA7" w14:textId="77777777" w:rsidR="000451E3" w:rsidRPr="00D55BC1" w:rsidRDefault="000451E3" w:rsidP="000451E3">
      <w:pPr>
        <w:pStyle w:val="ListParagraph"/>
        <w:rPr>
          <w:rFonts w:ascii="Verdana" w:eastAsia="SimSun" w:hAnsi="Verdana" w:cs="SimSun"/>
          <w:sz w:val="20"/>
          <w:lang w:eastAsia="zh-CN"/>
        </w:rPr>
      </w:pPr>
    </w:p>
    <w:p w14:paraId="2691EDA8" w14:textId="5FB5788C" w:rsidR="000451E3" w:rsidRPr="00892A3C" w:rsidDel="00394DBC" w:rsidRDefault="000451E3" w:rsidP="000451E3">
      <w:pPr>
        <w:spacing w:after="120"/>
        <w:ind w:left="993"/>
        <w:jc w:val="both"/>
        <w:rPr>
          <w:del w:id="175" w:author="David Goggin" w:date="2018-04-05T14:45:00Z"/>
          <w:rFonts w:ascii="TimesNewRoman" w:hAnsi="TimesNewRoman"/>
          <w:noProof w:val="0"/>
          <w:sz w:val="20"/>
        </w:rPr>
      </w:pPr>
      <w:del w:id="176" w:author="David Goggin" w:date="2018-04-05T14:45:00Z">
        <w:r w:rsidRPr="00892A3C" w:rsidDel="00394DBC">
          <w:rPr>
            <w:rFonts w:ascii="TimesNewRoman" w:hAnsi="TimesNewRoman"/>
            <w:i/>
            <w:noProof w:val="0"/>
            <w:sz w:val="20"/>
          </w:rPr>
          <w:delText>Note</w:delText>
        </w:r>
        <w:r w:rsidRPr="00892A3C" w:rsidDel="00394DBC">
          <w:rPr>
            <w:rFonts w:ascii="TimesNewRoman" w:hAnsi="TimesNewRoman"/>
            <w:noProof w:val="0"/>
            <w:sz w:val="20"/>
          </w:rPr>
          <w:delText xml:space="preserve">: This requirement </w:delText>
        </w:r>
        <w:r w:rsidR="000E401F" w:rsidRPr="00892A3C" w:rsidDel="00394DBC">
          <w:rPr>
            <w:rFonts w:ascii="TimesNewRoman" w:hAnsi="TimesNewRoman"/>
            <w:noProof w:val="0"/>
            <w:sz w:val="20"/>
          </w:rPr>
          <w:delText>recognises</w:delText>
        </w:r>
        <w:r w:rsidRPr="00892A3C" w:rsidDel="00394DBC">
          <w:rPr>
            <w:rFonts w:ascii="TimesNewRoman" w:hAnsi="TimesNewRoman"/>
            <w:noProof w:val="0"/>
            <w:sz w:val="20"/>
          </w:rPr>
          <w:delText xml:space="preserve"> that strict out-of-band core condition limits at the frequency boundaries between apparatus licences and other spectrum licences have not been imposed on spectrum licensees. This: </w:delText>
        </w:r>
      </w:del>
    </w:p>
    <w:p w14:paraId="2691EDA9" w14:textId="08B42082" w:rsidR="000451E3" w:rsidRPr="00D55BC1" w:rsidDel="00394DBC" w:rsidRDefault="00307CBB" w:rsidP="000E401F">
      <w:pPr>
        <w:pStyle w:val="ListParagraph"/>
        <w:numPr>
          <w:ilvl w:val="2"/>
          <w:numId w:val="13"/>
        </w:numPr>
        <w:ind w:left="1560" w:hanging="567"/>
        <w:contextualSpacing w:val="0"/>
        <w:jc w:val="both"/>
        <w:rPr>
          <w:del w:id="177" w:author="David Goggin" w:date="2018-04-05T14:45:00Z"/>
          <w:rFonts w:ascii="TimesNewRoman" w:hAnsi="TimesNewRoman"/>
          <w:sz w:val="20"/>
        </w:rPr>
      </w:pPr>
      <w:del w:id="178" w:author="David Goggin" w:date="2018-04-05T14:45:00Z">
        <w:r w:rsidRPr="00D55BC1" w:rsidDel="00394DBC">
          <w:rPr>
            <w:rFonts w:ascii="TimesNewRoman" w:hAnsi="TimesNewRoman"/>
            <w:sz w:val="20"/>
          </w:rPr>
          <w:delText>a</w:delText>
        </w:r>
        <w:r w:rsidR="000451E3" w:rsidRPr="00D55BC1" w:rsidDel="00394DBC">
          <w:rPr>
            <w:rFonts w:ascii="TimesNewRoman" w:hAnsi="TimesNewRoman"/>
            <w:sz w:val="20"/>
          </w:rPr>
          <w:delText>void</w:delText>
        </w:r>
        <w:r w:rsidRPr="00D55BC1" w:rsidDel="00394DBC">
          <w:rPr>
            <w:rFonts w:ascii="TimesNewRoman" w:hAnsi="TimesNewRoman"/>
            <w:sz w:val="20"/>
          </w:rPr>
          <w:delText>s</w:delText>
        </w:r>
        <w:r w:rsidR="000451E3" w:rsidRPr="00D55BC1" w:rsidDel="00394DBC">
          <w:rPr>
            <w:rFonts w:ascii="TimesNewRoman" w:hAnsi="TimesNewRoman"/>
            <w:sz w:val="20"/>
          </w:rPr>
          <w:delText xml:space="preserve"> any unnecessary costs and burden</w:delText>
        </w:r>
        <w:r w:rsidRPr="00D55BC1" w:rsidDel="00394DBC">
          <w:rPr>
            <w:rFonts w:ascii="TimesNewRoman" w:hAnsi="TimesNewRoman"/>
            <w:sz w:val="20"/>
          </w:rPr>
          <w:delText>s</w:delText>
        </w:r>
        <w:r w:rsidR="000451E3" w:rsidRPr="00D55BC1" w:rsidDel="00394DBC">
          <w:rPr>
            <w:rFonts w:ascii="TimesNewRoman" w:hAnsi="TimesNewRoman"/>
            <w:sz w:val="20"/>
          </w:rPr>
          <w:delText xml:space="preserve"> on licensees to implement arrangements that are only required to enable compatibility in specific situations; and</w:delText>
        </w:r>
      </w:del>
    </w:p>
    <w:p w14:paraId="2691EDAA" w14:textId="57A656F5" w:rsidR="000451E3" w:rsidRPr="00D55BC1" w:rsidDel="00394DBC" w:rsidRDefault="00307CBB" w:rsidP="000E401F">
      <w:pPr>
        <w:pStyle w:val="ListParagraph"/>
        <w:numPr>
          <w:ilvl w:val="2"/>
          <w:numId w:val="13"/>
        </w:numPr>
        <w:ind w:left="1560" w:hanging="567"/>
        <w:contextualSpacing w:val="0"/>
        <w:jc w:val="both"/>
        <w:rPr>
          <w:del w:id="179" w:author="David Goggin" w:date="2018-04-05T14:45:00Z"/>
          <w:rFonts w:ascii="TimesNewRoman" w:hAnsi="TimesNewRoman"/>
        </w:rPr>
      </w:pPr>
      <w:del w:id="180" w:author="David Goggin" w:date="2018-04-05T14:45:00Z">
        <w:r w:rsidRPr="00D55BC1" w:rsidDel="00394DBC">
          <w:rPr>
            <w:rFonts w:ascii="TimesNewRoman" w:hAnsi="TimesNewRoman"/>
            <w:sz w:val="20"/>
          </w:rPr>
          <w:delText>s</w:delText>
        </w:r>
        <w:r w:rsidR="000451E3" w:rsidRPr="00D55BC1" w:rsidDel="00394DBC">
          <w:rPr>
            <w:rFonts w:ascii="TimesNewRoman" w:hAnsi="TimesNewRoman"/>
            <w:sz w:val="20"/>
          </w:rPr>
          <w:delText>implif</w:delText>
        </w:r>
        <w:r w:rsidRPr="00D55BC1" w:rsidDel="00394DBC">
          <w:rPr>
            <w:rFonts w:ascii="TimesNewRoman" w:hAnsi="TimesNewRoman"/>
            <w:sz w:val="20"/>
          </w:rPr>
          <w:delText>ies</w:delText>
        </w:r>
        <w:r w:rsidR="000451E3" w:rsidRPr="00D55BC1" w:rsidDel="00394DBC">
          <w:rPr>
            <w:rFonts w:ascii="TimesNewRoman" w:hAnsi="TimesNewRoman"/>
            <w:sz w:val="20"/>
          </w:rPr>
          <w:delText xml:space="preserve"> any potential future retuning process as part of a 3400-3</w:delText>
        </w:r>
      </w:del>
      <w:ins w:id="181" w:author="Author">
        <w:del w:id="182" w:author="David Goggin" w:date="2018-04-05T14:45:00Z">
          <w:r w:rsidR="00D16C81" w:rsidRPr="00D55BC1" w:rsidDel="00394DBC">
            <w:rPr>
              <w:rFonts w:ascii="TimesNewRoman" w:hAnsi="TimesNewRoman"/>
              <w:sz w:val="20"/>
            </w:rPr>
            <w:delText>7</w:delText>
          </w:r>
        </w:del>
      </w:ins>
      <w:del w:id="183" w:author="David Goggin" w:date="2018-04-05T14:45:00Z">
        <w:r w:rsidR="000451E3" w:rsidRPr="00D55BC1" w:rsidDel="00394DBC">
          <w:rPr>
            <w:rFonts w:ascii="TimesNewRoman" w:hAnsi="TimesNewRoman"/>
            <w:sz w:val="20"/>
          </w:rPr>
          <w:delText>600 MHz band replan</w:delText>
        </w:r>
        <w:r w:rsidR="004B55C0" w:rsidRPr="00D55BC1" w:rsidDel="00394DBC">
          <w:rPr>
            <w:rFonts w:ascii="TimesNewRoman" w:hAnsi="TimesNewRoman"/>
            <w:sz w:val="20"/>
          </w:rPr>
          <w:delText>.</w:delText>
        </w:r>
      </w:del>
    </w:p>
    <w:p w14:paraId="2691EDAB" w14:textId="2362E4CD" w:rsidR="000451E3" w:rsidRPr="00892A3C" w:rsidDel="00394DBC" w:rsidRDefault="000451E3" w:rsidP="000E401F">
      <w:pPr>
        <w:ind w:left="1560" w:hanging="567"/>
        <w:jc w:val="both"/>
        <w:rPr>
          <w:del w:id="184" w:author="David Goggin" w:date="2018-04-05T14:45:00Z"/>
          <w:rFonts w:ascii="TimesNewRoman" w:hAnsi="TimesNewRoman"/>
          <w:noProof w:val="0"/>
          <w:sz w:val="20"/>
        </w:rPr>
      </w:pPr>
    </w:p>
    <w:p w14:paraId="2691EDAC" w14:textId="24936F39" w:rsidR="000451E3" w:rsidRPr="00892A3C" w:rsidDel="00394DBC" w:rsidRDefault="000451E3" w:rsidP="000451E3">
      <w:pPr>
        <w:spacing w:after="120"/>
        <w:ind w:left="993"/>
        <w:jc w:val="both"/>
        <w:rPr>
          <w:del w:id="185" w:author="David Goggin" w:date="2018-04-05T14:45:00Z"/>
          <w:rFonts w:ascii="TimesNewRoman" w:hAnsi="TimesNewRoman"/>
          <w:noProof w:val="0"/>
          <w:sz w:val="20"/>
        </w:rPr>
      </w:pPr>
      <w:del w:id="186" w:author="David Goggin" w:date="2018-04-05T14:45:00Z">
        <w:r w:rsidRPr="00892A3C" w:rsidDel="00394DBC">
          <w:rPr>
            <w:rFonts w:ascii="TimesNewRoman" w:hAnsi="TimesNewRoman"/>
            <w:noProof w:val="0"/>
            <w:sz w:val="20"/>
          </w:rPr>
          <w:delText>Consequently</w:delText>
        </w:r>
        <w:r w:rsidR="004B55C0" w:rsidRPr="00892A3C" w:rsidDel="00394DBC">
          <w:rPr>
            <w:rFonts w:ascii="TimesNewRoman" w:hAnsi="TimesNewRoman"/>
            <w:noProof w:val="0"/>
            <w:sz w:val="20"/>
          </w:rPr>
          <w:delText>,</w:delText>
        </w:r>
        <w:r w:rsidRPr="00892A3C" w:rsidDel="00394DBC">
          <w:rPr>
            <w:rFonts w:ascii="TimesNewRoman" w:hAnsi="TimesNewRoman"/>
            <w:noProof w:val="0"/>
            <w:sz w:val="20"/>
          </w:rPr>
          <w:delText xml:space="preserve"> it is only expected that 3.4 GHz band spectrm licensees </w:delText>
        </w:r>
        <w:r w:rsidR="004B55C0" w:rsidRPr="00892A3C" w:rsidDel="00394DBC">
          <w:rPr>
            <w:rFonts w:ascii="TimesNewRoman" w:hAnsi="TimesNewRoman"/>
            <w:noProof w:val="0"/>
            <w:sz w:val="20"/>
          </w:rPr>
          <w:delText xml:space="preserve">will </w:delText>
        </w:r>
        <w:r w:rsidRPr="00892A3C" w:rsidDel="00394DBC">
          <w:rPr>
            <w:rFonts w:ascii="TimesNewRoman" w:hAnsi="TimesNewRoman"/>
            <w:noProof w:val="0"/>
            <w:sz w:val="20"/>
          </w:rPr>
          <w:delText xml:space="preserve">reduce out-of-band emissions when required to facilitate compatibility with other services. </w:delText>
        </w:r>
      </w:del>
    </w:p>
    <w:p w14:paraId="2691EDAD" w14:textId="77777777" w:rsidR="004C2E64" w:rsidRPr="00892A3C" w:rsidRDefault="004C2E64" w:rsidP="006F2036">
      <w:pPr>
        <w:rPr>
          <w:noProof w:val="0"/>
        </w:rPr>
      </w:pPr>
    </w:p>
    <w:p w14:paraId="2691EDAE" w14:textId="77777777" w:rsidR="00024D63" w:rsidRPr="00892A3C" w:rsidRDefault="00024D63" w:rsidP="005E7BB7">
      <w:pPr>
        <w:jc w:val="both"/>
        <w:rPr>
          <w:noProof w:val="0"/>
        </w:rPr>
      </w:pPr>
    </w:p>
    <w:p w14:paraId="2691EDAF" w14:textId="77777777" w:rsidR="00024D63" w:rsidRPr="00892A3C" w:rsidRDefault="002F5EBA" w:rsidP="005E7BB7">
      <w:pPr>
        <w:pStyle w:val="HP"/>
        <w:ind w:left="1418" w:hanging="1418"/>
        <w:jc w:val="both"/>
        <w:rPr>
          <w:noProof w:val="0"/>
        </w:rPr>
      </w:pPr>
      <w:bookmarkStart w:id="187" w:name="_Toc107291218"/>
      <w:r w:rsidRPr="00892A3C">
        <w:rPr>
          <w:rStyle w:val="CharPartNo"/>
          <w:noProof w:val="0"/>
        </w:rPr>
        <w:br w:type="page"/>
      </w:r>
      <w:r w:rsidR="00AF169F" w:rsidRPr="00892A3C">
        <w:rPr>
          <w:rStyle w:val="CharPartNo"/>
          <w:noProof w:val="0"/>
        </w:rPr>
        <w:lastRenderedPageBreak/>
        <w:t>P</w:t>
      </w:r>
      <w:r w:rsidR="00312B86" w:rsidRPr="00892A3C">
        <w:rPr>
          <w:rStyle w:val="CharPartNo"/>
          <w:noProof w:val="0"/>
        </w:rPr>
        <w:t>art</w:t>
      </w:r>
      <w:r w:rsidR="00484D4D" w:rsidRPr="00892A3C">
        <w:rPr>
          <w:rStyle w:val="CharPartNo"/>
          <w:noProof w:val="0"/>
        </w:rPr>
        <w:t xml:space="preserve"> </w:t>
      </w:r>
      <w:r w:rsidR="00657546" w:rsidRPr="00892A3C">
        <w:rPr>
          <w:rStyle w:val="CharPartNo"/>
          <w:noProof w:val="0"/>
        </w:rPr>
        <w:t>6</w:t>
      </w:r>
      <w:r w:rsidR="007542A4" w:rsidRPr="00892A3C">
        <w:rPr>
          <w:noProof w:val="0"/>
        </w:rPr>
        <w:tab/>
      </w:r>
      <w:r w:rsidR="00DF2FA4" w:rsidRPr="00892A3C">
        <w:rPr>
          <w:noProof w:val="0"/>
        </w:rPr>
        <w:t xml:space="preserve">Radiolocation </w:t>
      </w:r>
      <w:r w:rsidR="00040717" w:rsidRPr="00892A3C">
        <w:rPr>
          <w:noProof w:val="0"/>
        </w:rPr>
        <w:t>service</w:t>
      </w:r>
      <w:bookmarkEnd w:id="187"/>
    </w:p>
    <w:p w14:paraId="2691EDB0" w14:textId="77777777" w:rsidR="00FA5EF0" w:rsidRPr="00892A3C" w:rsidRDefault="00FA5EF0"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B1" w14:textId="77777777" w:rsidR="00AF169F" w:rsidRPr="00892A3C" w:rsidRDefault="00657546" w:rsidP="005E7BB7">
      <w:pPr>
        <w:pStyle w:val="HR"/>
        <w:jc w:val="both"/>
        <w:rPr>
          <w:noProof w:val="0"/>
        </w:rPr>
      </w:pPr>
      <w:bookmarkStart w:id="188" w:name="_Toc107291219"/>
      <w:r w:rsidRPr="00892A3C">
        <w:rPr>
          <w:rStyle w:val="CharSectno"/>
          <w:noProof w:val="0"/>
        </w:rPr>
        <w:t>6</w:t>
      </w:r>
      <w:r w:rsidR="007706E7" w:rsidRPr="00892A3C">
        <w:rPr>
          <w:rStyle w:val="CharSectno"/>
          <w:noProof w:val="0"/>
        </w:rPr>
        <w:t>.1</w:t>
      </w:r>
      <w:r w:rsidR="00795120" w:rsidRPr="00892A3C">
        <w:rPr>
          <w:noProof w:val="0"/>
        </w:rPr>
        <w:tab/>
      </w:r>
      <w:r w:rsidR="00AF169F" w:rsidRPr="00892A3C">
        <w:rPr>
          <w:noProof w:val="0"/>
        </w:rPr>
        <w:t>Background</w:t>
      </w:r>
      <w:bookmarkEnd w:id="188"/>
    </w:p>
    <w:p w14:paraId="2691EDB2" w14:textId="49958155" w:rsidR="00DF2FA4" w:rsidRPr="00892A3C" w:rsidRDefault="00251A25" w:rsidP="00DF2FA4">
      <w:pPr>
        <w:pStyle w:val="R1"/>
        <w:ind w:hanging="397"/>
        <w:rPr>
          <w:noProof w:val="0"/>
          <w:sz w:val="20"/>
          <w:szCs w:val="20"/>
        </w:rPr>
      </w:pPr>
      <w:r w:rsidRPr="00892A3C">
        <w:rPr>
          <w:noProof w:val="0"/>
        </w:rPr>
        <w:tab/>
      </w:r>
      <w:r w:rsidR="00DF2FA4" w:rsidRPr="00892A3C">
        <w:rPr>
          <w:noProof w:val="0"/>
        </w:rPr>
        <w:tab/>
      </w:r>
      <w:r w:rsidR="00E51843" w:rsidRPr="00892A3C">
        <w:rPr>
          <w:noProof w:val="0"/>
        </w:rPr>
        <w:t xml:space="preserve">The </w:t>
      </w:r>
      <w:r w:rsidR="006A6A93" w:rsidRPr="00892A3C">
        <w:rPr>
          <w:noProof w:val="0"/>
        </w:rPr>
        <w:t>S</w:t>
      </w:r>
      <w:r w:rsidR="00E51843" w:rsidRPr="00892A3C">
        <w:rPr>
          <w:noProof w:val="0"/>
        </w:rPr>
        <w:t xml:space="preserve">pectrum </w:t>
      </w:r>
      <w:r w:rsidR="006A6A93" w:rsidRPr="00892A3C">
        <w:rPr>
          <w:noProof w:val="0"/>
        </w:rPr>
        <w:t>P</w:t>
      </w:r>
      <w:r w:rsidR="00E51843" w:rsidRPr="00892A3C">
        <w:rPr>
          <w:noProof w:val="0"/>
        </w:rPr>
        <w:t>lan prov</w:t>
      </w:r>
      <w:r w:rsidR="00683424" w:rsidRPr="00892A3C">
        <w:rPr>
          <w:noProof w:val="0"/>
        </w:rPr>
        <w:t>i</w:t>
      </w:r>
      <w:r w:rsidR="00E51843" w:rsidRPr="00892A3C">
        <w:rPr>
          <w:noProof w:val="0"/>
        </w:rPr>
        <w:t xml:space="preserve">des a primary allocation to the </w:t>
      </w:r>
      <w:r w:rsidR="00484D4D" w:rsidRPr="00892A3C">
        <w:rPr>
          <w:noProof w:val="0"/>
        </w:rPr>
        <w:t>r</w:t>
      </w:r>
      <w:r w:rsidR="00E51843" w:rsidRPr="00892A3C">
        <w:rPr>
          <w:noProof w:val="0"/>
        </w:rPr>
        <w:t>adiolocation service in the 3</w:t>
      </w:r>
      <w:ins w:id="189" w:author="David Goggin" w:date="2018-04-03T15:36:00Z">
        <w:r w:rsidR="00B21210" w:rsidRPr="00892A3C">
          <w:rPr>
            <w:noProof w:val="0"/>
          </w:rPr>
          <w:t>1</w:t>
        </w:r>
      </w:ins>
      <w:del w:id="190" w:author="David Goggin" w:date="2018-04-03T15:36:00Z">
        <w:r w:rsidR="00E51843" w:rsidRPr="00892A3C" w:rsidDel="00B21210">
          <w:rPr>
            <w:noProof w:val="0"/>
          </w:rPr>
          <w:delText>3</w:delText>
        </w:r>
      </w:del>
      <w:r w:rsidR="00E51843" w:rsidRPr="00892A3C">
        <w:rPr>
          <w:noProof w:val="0"/>
        </w:rPr>
        <w:t xml:space="preserve">00-3400 MHz and 3400-3600 MHz bands. </w:t>
      </w:r>
    </w:p>
    <w:p w14:paraId="2691EDB3" w14:textId="77777777" w:rsidR="00024D63" w:rsidRPr="00892A3C" w:rsidRDefault="00024D63" w:rsidP="005E7BB7">
      <w:pPr>
        <w:pStyle w:val="R1"/>
        <w:ind w:hanging="397"/>
        <w:rPr>
          <w:noProof w:val="0"/>
        </w:rPr>
      </w:pPr>
    </w:p>
    <w:p w14:paraId="2691EDB4" w14:textId="77777777" w:rsidR="00C32E84" w:rsidRPr="00892A3C" w:rsidRDefault="00657546" w:rsidP="005E7BB7">
      <w:pPr>
        <w:pStyle w:val="R1"/>
        <w:spacing w:after="120"/>
        <w:outlineLvl w:val="0"/>
        <w:rPr>
          <w:rFonts w:cs="Arial"/>
          <w:noProof w:val="0"/>
        </w:rPr>
      </w:pPr>
      <w:r w:rsidRPr="00892A3C">
        <w:rPr>
          <w:rStyle w:val="CharSectno"/>
          <w:rFonts w:ascii="Arial" w:hAnsi="Arial" w:cs="Arial"/>
          <w:b/>
          <w:noProof w:val="0"/>
        </w:rPr>
        <w:t>6</w:t>
      </w:r>
      <w:r w:rsidR="00C1194D" w:rsidRPr="00892A3C">
        <w:rPr>
          <w:rStyle w:val="CharSectno"/>
          <w:rFonts w:ascii="Arial" w:hAnsi="Arial" w:cs="Arial"/>
          <w:b/>
          <w:noProof w:val="0"/>
        </w:rPr>
        <w:t>.2</w:t>
      </w:r>
      <w:r w:rsidR="001F59ED" w:rsidRPr="00892A3C">
        <w:rPr>
          <w:rStyle w:val="CharSectno"/>
          <w:noProof w:val="0"/>
        </w:rPr>
        <w:tab/>
      </w:r>
      <w:r w:rsidR="00C1194D" w:rsidRPr="00892A3C">
        <w:rPr>
          <w:noProof w:val="0"/>
        </w:rPr>
        <w:tab/>
      </w:r>
      <w:bookmarkStart w:id="191" w:name="_Toc107291220"/>
      <w:r w:rsidR="00310979" w:rsidRPr="00892A3C">
        <w:rPr>
          <w:rFonts w:ascii="Arial" w:hAnsi="Arial" w:cs="Arial"/>
          <w:b/>
          <w:noProof w:val="0"/>
        </w:rPr>
        <w:t>Protection requirements</w:t>
      </w:r>
      <w:bookmarkEnd w:id="191"/>
    </w:p>
    <w:p w14:paraId="4719C568" w14:textId="7A60A184" w:rsidR="00B21210" w:rsidRPr="00892A3C" w:rsidRDefault="00821CF5">
      <w:pPr>
        <w:pStyle w:val="R1"/>
        <w:ind w:hanging="397"/>
        <w:rPr>
          <w:noProof w:val="0"/>
        </w:rPr>
      </w:pPr>
      <w:r w:rsidRPr="00892A3C">
        <w:rPr>
          <w:noProof w:val="0"/>
        </w:rPr>
        <w:tab/>
      </w:r>
      <w:r w:rsidR="00E51843" w:rsidRPr="00892A3C">
        <w:rPr>
          <w:noProof w:val="0"/>
        </w:rPr>
        <w:tab/>
        <w:t xml:space="preserve">Radiocommunications transmitters operated under a spectrum licence in the 3.4 GHz band in accordance with </w:t>
      </w:r>
      <w:r w:rsidR="00484D4D" w:rsidRPr="00892A3C">
        <w:rPr>
          <w:noProof w:val="0"/>
        </w:rPr>
        <w:t xml:space="preserve">the conditions of the </w:t>
      </w:r>
      <w:r w:rsidR="00E51843" w:rsidRPr="00892A3C">
        <w:rPr>
          <w:noProof w:val="0"/>
        </w:rPr>
        <w:t xml:space="preserve">licence are not taken to cause unacceptable interference to radiolocation services operating in the </w:t>
      </w:r>
      <w:del w:id="192" w:author="David Goggin" w:date="2018-04-03T15:37:00Z">
        <w:r w:rsidR="00E51843" w:rsidRPr="00892A3C" w:rsidDel="00B21210">
          <w:rPr>
            <w:noProof w:val="0"/>
          </w:rPr>
          <w:delText>3300</w:delText>
        </w:r>
      </w:del>
      <w:ins w:id="193" w:author="David Goggin" w:date="2018-04-03T15:37:00Z">
        <w:r w:rsidR="00B21210" w:rsidRPr="00892A3C">
          <w:rPr>
            <w:noProof w:val="0"/>
          </w:rPr>
          <w:t>3100</w:t>
        </w:r>
      </w:ins>
      <w:r w:rsidR="00E51843" w:rsidRPr="00892A3C">
        <w:rPr>
          <w:noProof w:val="0"/>
        </w:rPr>
        <w:t>-3400 MHz or 3400-3600 MHz bands.</w:t>
      </w:r>
      <w:ins w:id="194" w:author="David Goggin" w:date="2018-04-03T15:41:00Z">
        <w:r w:rsidR="00B21210" w:rsidRPr="00892A3C">
          <w:rPr>
            <w:noProof w:val="0"/>
          </w:rPr>
          <w:t xml:space="preserve"> </w:t>
        </w:r>
      </w:ins>
    </w:p>
    <w:p w14:paraId="2691EDB6" w14:textId="77777777" w:rsidR="00024D63" w:rsidRPr="00892A3C" w:rsidRDefault="00024D63" w:rsidP="00E51843">
      <w:pPr>
        <w:pStyle w:val="R1"/>
        <w:ind w:hanging="397"/>
        <w:rPr>
          <w:noProof w:val="0"/>
        </w:rPr>
      </w:pPr>
    </w:p>
    <w:p w14:paraId="2691EDB7" w14:textId="77777777" w:rsidR="00024D63" w:rsidRPr="00892A3C" w:rsidRDefault="002F5EBA" w:rsidP="005E7BB7">
      <w:pPr>
        <w:pStyle w:val="HP"/>
        <w:ind w:left="1418" w:hanging="1418"/>
        <w:jc w:val="both"/>
        <w:rPr>
          <w:noProof w:val="0"/>
          <w:szCs w:val="32"/>
        </w:rPr>
      </w:pPr>
      <w:r w:rsidRPr="00892A3C">
        <w:rPr>
          <w:rStyle w:val="CharPartNo"/>
          <w:noProof w:val="0"/>
        </w:rPr>
        <w:br w:type="page"/>
      </w:r>
      <w:r w:rsidR="00404FF6" w:rsidRPr="00892A3C">
        <w:rPr>
          <w:rStyle w:val="CharPartNo"/>
          <w:noProof w:val="0"/>
        </w:rPr>
        <w:lastRenderedPageBreak/>
        <w:t xml:space="preserve">Part </w:t>
      </w:r>
      <w:r w:rsidR="00657546" w:rsidRPr="00892A3C">
        <w:rPr>
          <w:rStyle w:val="CharPartNo"/>
          <w:noProof w:val="0"/>
        </w:rPr>
        <w:t>7</w:t>
      </w:r>
      <w:r w:rsidR="00404FF6" w:rsidRPr="00892A3C">
        <w:rPr>
          <w:noProof w:val="0"/>
        </w:rPr>
        <w:tab/>
        <w:t>Class licensed services</w:t>
      </w:r>
    </w:p>
    <w:p w14:paraId="2691EDB8" w14:textId="77777777" w:rsidR="009C68CB" w:rsidRPr="00892A3C" w:rsidRDefault="009C68CB"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B9" w14:textId="77777777" w:rsidR="009C68CB" w:rsidRPr="00892A3C" w:rsidRDefault="00657546" w:rsidP="005E7BB7">
      <w:pPr>
        <w:pStyle w:val="HR"/>
        <w:jc w:val="both"/>
        <w:rPr>
          <w:noProof w:val="0"/>
        </w:rPr>
      </w:pPr>
      <w:r w:rsidRPr="00892A3C">
        <w:rPr>
          <w:rStyle w:val="CharSectno"/>
          <w:noProof w:val="0"/>
        </w:rPr>
        <w:t>7</w:t>
      </w:r>
      <w:r w:rsidR="009C68CB" w:rsidRPr="00892A3C">
        <w:rPr>
          <w:rStyle w:val="CharSectno"/>
          <w:noProof w:val="0"/>
        </w:rPr>
        <w:t>.1</w:t>
      </w:r>
      <w:r w:rsidR="009C68CB" w:rsidRPr="00892A3C">
        <w:rPr>
          <w:noProof w:val="0"/>
        </w:rPr>
        <w:tab/>
        <w:t>Background</w:t>
      </w:r>
    </w:p>
    <w:p w14:paraId="2691EDBA" w14:textId="7A2DA8AC" w:rsidR="009C68CB" w:rsidRPr="00892A3C" w:rsidRDefault="009C68CB" w:rsidP="005E7BB7">
      <w:pPr>
        <w:pStyle w:val="R1"/>
        <w:ind w:hanging="397"/>
        <w:rPr>
          <w:rStyle w:val="HRChar"/>
          <w:rFonts w:ascii="Times New Roman" w:hAnsi="Times New Roman"/>
          <w:b w:val="0"/>
          <w:noProof w:val="0"/>
        </w:rPr>
      </w:pPr>
      <w:r w:rsidRPr="00892A3C">
        <w:rPr>
          <w:noProof w:val="0"/>
        </w:rPr>
        <w:tab/>
        <w:t>(1)</w:t>
      </w:r>
      <w:r w:rsidRPr="00892A3C">
        <w:rPr>
          <w:noProof w:val="0"/>
        </w:rPr>
        <w:tab/>
      </w:r>
      <w:r w:rsidR="00186952" w:rsidRPr="00892A3C">
        <w:rPr>
          <w:noProof w:val="0"/>
        </w:rPr>
        <w:t xml:space="preserve">The </w:t>
      </w:r>
      <w:r w:rsidR="00186952" w:rsidRPr="00892A3C">
        <w:rPr>
          <w:rFonts w:cs="Calibri"/>
          <w:bCs/>
          <w:i/>
          <w:noProof w:val="0"/>
        </w:rPr>
        <w:t>Radiocommunications (Overseas Amateurs Visiting Australia) Class Licence 2008</w:t>
      </w:r>
      <w:r w:rsidR="00186952" w:rsidRPr="00892A3C">
        <w:rPr>
          <w:noProof w:val="0"/>
        </w:rPr>
        <w:t xml:space="preserve"> </w:t>
      </w:r>
      <w:r w:rsidR="003375FD" w:rsidRPr="00892A3C">
        <w:rPr>
          <w:noProof w:val="0"/>
        </w:rPr>
        <w:t xml:space="preserve">and </w:t>
      </w:r>
      <w:r w:rsidR="003375FD" w:rsidRPr="00892A3C">
        <w:rPr>
          <w:rFonts w:cs="Calibri"/>
          <w:bCs/>
          <w:i/>
          <w:noProof w:val="0"/>
        </w:rPr>
        <w:t xml:space="preserve">Radiocommunications (Low Interference Potential Devices) Class Licence 2000 </w:t>
      </w:r>
      <w:r w:rsidR="002661A5" w:rsidRPr="00892A3C">
        <w:rPr>
          <w:noProof w:val="0"/>
        </w:rPr>
        <w:t>class licence</w:t>
      </w:r>
      <w:r w:rsidR="003375FD" w:rsidRPr="00892A3C">
        <w:rPr>
          <w:noProof w:val="0"/>
        </w:rPr>
        <w:t>s permit</w:t>
      </w:r>
      <w:r w:rsidR="00215868" w:rsidRPr="00892A3C">
        <w:rPr>
          <w:noProof w:val="0"/>
        </w:rPr>
        <w:t xml:space="preserve"> the operation of a number of different </w:t>
      </w:r>
      <w:r w:rsidR="007D67B7" w:rsidRPr="00892A3C">
        <w:rPr>
          <w:noProof w:val="0"/>
        </w:rPr>
        <w:t xml:space="preserve">types </w:t>
      </w:r>
      <w:r w:rsidR="00215868" w:rsidRPr="00892A3C">
        <w:rPr>
          <w:noProof w:val="0"/>
        </w:rPr>
        <w:t xml:space="preserve">of </w:t>
      </w:r>
      <w:r w:rsidR="007D67B7" w:rsidRPr="00892A3C">
        <w:rPr>
          <w:noProof w:val="0"/>
        </w:rPr>
        <w:t xml:space="preserve">radiocommunications </w:t>
      </w:r>
      <w:r w:rsidR="00215868" w:rsidRPr="00892A3C">
        <w:rPr>
          <w:noProof w:val="0"/>
        </w:rPr>
        <w:t>transmitter</w:t>
      </w:r>
      <w:r w:rsidR="007D67B7" w:rsidRPr="00892A3C">
        <w:rPr>
          <w:noProof w:val="0"/>
        </w:rPr>
        <w:t>s</w:t>
      </w:r>
      <w:r w:rsidR="0037432F" w:rsidRPr="00892A3C">
        <w:rPr>
          <w:noProof w:val="0"/>
        </w:rPr>
        <w:t xml:space="preserve"> in the 3400-3</w:t>
      </w:r>
      <w:ins w:id="195" w:author="Author">
        <w:r w:rsidR="00D16C81" w:rsidRPr="00892A3C">
          <w:rPr>
            <w:noProof w:val="0"/>
          </w:rPr>
          <w:t>7</w:t>
        </w:r>
      </w:ins>
      <w:del w:id="196" w:author="Author">
        <w:r w:rsidR="0037432F" w:rsidRPr="00892A3C" w:rsidDel="00D16C81">
          <w:rPr>
            <w:noProof w:val="0"/>
          </w:rPr>
          <w:delText>6</w:delText>
        </w:r>
      </w:del>
      <w:r w:rsidR="0037432F" w:rsidRPr="00892A3C">
        <w:rPr>
          <w:noProof w:val="0"/>
        </w:rPr>
        <w:t>00 MHz band</w:t>
      </w:r>
      <w:r w:rsidRPr="00892A3C">
        <w:rPr>
          <w:noProof w:val="0"/>
        </w:rPr>
        <w:t>.</w:t>
      </w:r>
    </w:p>
    <w:p w14:paraId="2691EDBB" w14:textId="77777777" w:rsidR="009C68CB" w:rsidRPr="00892A3C" w:rsidRDefault="009C68CB" w:rsidP="005E7BB7">
      <w:pPr>
        <w:pStyle w:val="R1"/>
        <w:ind w:hanging="397"/>
        <w:rPr>
          <w:noProof w:val="0"/>
        </w:rPr>
      </w:pPr>
      <w:r w:rsidRPr="00892A3C">
        <w:rPr>
          <w:rStyle w:val="HRChar"/>
          <w:noProof w:val="0"/>
        </w:rPr>
        <w:tab/>
      </w:r>
      <w:r w:rsidRPr="00892A3C">
        <w:rPr>
          <w:rStyle w:val="HRChar"/>
          <w:rFonts w:ascii="Times New Roman" w:hAnsi="Times New Roman"/>
          <w:b w:val="0"/>
          <w:noProof w:val="0"/>
        </w:rPr>
        <w:t>(2)</w:t>
      </w:r>
      <w:r w:rsidRPr="00892A3C">
        <w:rPr>
          <w:rStyle w:val="HRChar"/>
          <w:rFonts w:ascii="Times New Roman" w:hAnsi="Times New Roman"/>
          <w:b w:val="0"/>
          <w:noProof w:val="0"/>
        </w:rPr>
        <w:tab/>
      </w:r>
      <w:r w:rsidR="00215868" w:rsidRPr="00892A3C">
        <w:rPr>
          <w:noProof w:val="0"/>
        </w:rPr>
        <w:t>The operation of</w:t>
      </w:r>
      <w:r w:rsidR="00E93491" w:rsidRPr="00892A3C">
        <w:rPr>
          <w:noProof w:val="0"/>
        </w:rPr>
        <w:t xml:space="preserve"> radiocommunications</w:t>
      </w:r>
      <w:r w:rsidR="00215868" w:rsidRPr="00892A3C">
        <w:rPr>
          <w:noProof w:val="0"/>
        </w:rPr>
        <w:t xml:space="preserve"> </w:t>
      </w:r>
      <w:r w:rsidR="007D67B7" w:rsidRPr="00892A3C">
        <w:rPr>
          <w:noProof w:val="0"/>
        </w:rPr>
        <w:t xml:space="preserve">transmitters </w:t>
      </w:r>
      <w:r w:rsidR="00215868" w:rsidRPr="00892A3C">
        <w:rPr>
          <w:noProof w:val="0"/>
        </w:rPr>
        <w:t>under the</w:t>
      </w:r>
      <w:r w:rsidR="00186952" w:rsidRPr="00892A3C">
        <w:rPr>
          <w:noProof w:val="0"/>
        </w:rPr>
        <w:t>se</w:t>
      </w:r>
      <w:r w:rsidR="00215868" w:rsidRPr="00892A3C">
        <w:rPr>
          <w:noProof w:val="0"/>
        </w:rPr>
        <w:t xml:space="preserve"> </w:t>
      </w:r>
      <w:r w:rsidR="00FA474E" w:rsidRPr="00892A3C">
        <w:rPr>
          <w:noProof w:val="0"/>
        </w:rPr>
        <w:t>c</w:t>
      </w:r>
      <w:r w:rsidR="00215868" w:rsidRPr="00892A3C">
        <w:rPr>
          <w:noProof w:val="0"/>
        </w:rPr>
        <w:t xml:space="preserve">lass </w:t>
      </w:r>
      <w:r w:rsidR="00FA474E" w:rsidRPr="00892A3C">
        <w:rPr>
          <w:noProof w:val="0"/>
        </w:rPr>
        <w:t>l</w:t>
      </w:r>
      <w:r w:rsidR="00215868" w:rsidRPr="00892A3C">
        <w:rPr>
          <w:noProof w:val="0"/>
        </w:rPr>
        <w:t>icence</w:t>
      </w:r>
      <w:r w:rsidR="00186952" w:rsidRPr="00892A3C">
        <w:rPr>
          <w:noProof w:val="0"/>
        </w:rPr>
        <w:t>s</w:t>
      </w:r>
      <w:r w:rsidR="00215868" w:rsidRPr="00892A3C">
        <w:rPr>
          <w:noProof w:val="0"/>
        </w:rPr>
        <w:t xml:space="preserve"> </w:t>
      </w:r>
      <w:r w:rsidR="007A0D46" w:rsidRPr="00892A3C">
        <w:rPr>
          <w:noProof w:val="0"/>
        </w:rPr>
        <w:t xml:space="preserve">is </w:t>
      </w:r>
      <w:r w:rsidR="003375FD" w:rsidRPr="00892A3C">
        <w:rPr>
          <w:noProof w:val="0"/>
        </w:rPr>
        <w:t xml:space="preserve">on a no-interference and </w:t>
      </w:r>
      <w:r w:rsidR="00215868" w:rsidRPr="00892A3C">
        <w:rPr>
          <w:noProof w:val="0"/>
        </w:rPr>
        <w:t>no-protection basis</w:t>
      </w:r>
      <w:r w:rsidR="00A04E9A" w:rsidRPr="00892A3C">
        <w:rPr>
          <w:noProof w:val="0"/>
        </w:rPr>
        <w:t xml:space="preserve">. </w:t>
      </w:r>
    </w:p>
    <w:p w14:paraId="2691EDBC" w14:textId="77777777" w:rsidR="009C68CB" w:rsidRPr="00892A3C" w:rsidRDefault="00657546" w:rsidP="005E7BB7">
      <w:pPr>
        <w:pStyle w:val="HR"/>
        <w:jc w:val="both"/>
        <w:rPr>
          <w:i/>
          <w:noProof w:val="0"/>
        </w:rPr>
      </w:pPr>
      <w:r w:rsidRPr="00892A3C">
        <w:rPr>
          <w:rStyle w:val="CharSectno"/>
          <w:noProof w:val="0"/>
        </w:rPr>
        <w:t>7</w:t>
      </w:r>
      <w:r w:rsidR="009C68CB" w:rsidRPr="00892A3C">
        <w:rPr>
          <w:rStyle w:val="CharSectno"/>
          <w:noProof w:val="0"/>
        </w:rPr>
        <w:t>.2</w:t>
      </w:r>
      <w:r w:rsidR="009C68CB" w:rsidRPr="00892A3C">
        <w:rPr>
          <w:noProof w:val="0"/>
        </w:rPr>
        <w:tab/>
        <w:t>Protection requirements</w:t>
      </w:r>
    </w:p>
    <w:p w14:paraId="2691EDBD" w14:textId="77777777" w:rsidR="00AA750B" w:rsidRPr="00892A3C" w:rsidRDefault="00251A25" w:rsidP="005E7BB7">
      <w:pPr>
        <w:pStyle w:val="R1"/>
        <w:ind w:hanging="397"/>
        <w:rPr>
          <w:noProof w:val="0"/>
        </w:rPr>
      </w:pPr>
      <w:r w:rsidRPr="00892A3C">
        <w:rPr>
          <w:noProof w:val="0"/>
        </w:rPr>
        <w:tab/>
      </w:r>
      <w:r w:rsidR="009C68CB" w:rsidRPr="00892A3C">
        <w:rPr>
          <w:noProof w:val="0"/>
        </w:rPr>
        <w:tab/>
      </w:r>
      <w:r w:rsidR="00A04E9A" w:rsidRPr="00892A3C">
        <w:rPr>
          <w:noProof w:val="0"/>
        </w:rPr>
        <w:t xml:space="preserve">Radiocommunications transmitters operated under a spectrum licence in the </w:t>
      </w:r>
      <w:r w:rsidR="004548FD" w:rsidRPr="00892A3C">
        <w:rPr>
          <w:noProof w:val="0"/>
        </w:rPr>
        <w:t>3.4</w:t>
      </w:r>
      <w:r w:rsidR="005B678F" w:rsidRPr="00892A3C">
        <w:rPr>
          <w:noProof w:val="0"/>
        </w:rPr>
        <w:t xml:space="preserve"> </w:t>
      </w:r>
      <w:r w:rsidR="00A04E9A" w:rsidRPr="00892A3C">
        <w:rPr>
          <w:noProof w:val="0"/>
        </w:rPr>
        <w:t>GHz</w:t>
      </w:r>
      <w:r w:rsidR="005B678F" w:rsidRPr="00892A3C">
        <w:rPr>
          <w:noProof w:val="0"/>
        </w:rPr>
        <w:t xml:space="preserve"> band</w:t>
      </w:r>
      <w:r w:rsidR="00A04E9A" w:rsidRPr="00892A3C">
        <w:rPr>
          <w:noProof w:val="0"/>
        </w:rPr>
        <w:t xml:space="preserve"> in accordance with </w:t>
      </w:r>
      <w:r w:rsidR="00677092" w:rsidRPr="00892A3C">
        <w:rPr>
          <w:noProof w:val="0"/>
        </w:rPr>
        <w:t xml:space="preserve">the conditions of the </w:t>
      </w:r>
      <w:r w:rsidR="00A04E9A" w:rsidRPr="00892A3C">
        <w:rPr>
          <w:noProof w:val="0"/>
        </w:rPr>
        <w:t>licence are not taken to cause unacceptable interference to services</w:t>
      </w:r>
      <w:r w:rsidR="00FD4E30" w:rsidRPr="00892A3C">
        <w:rPr>
          <w:noProof w:val="0"/>
        </w:rPr>
        <w:t xml:space="preserve"> operating under </w:t>
      </w:r>
      <w:r w:rsidR="00E51843" w:rsidRPr="00892A3C">
        <w:rPr>
          <w:noProof w:val="0"/>
        </w:rPr>
        <w:t>a</w:t>
      </w:r>
      <w:r w:rsidR="00FD4E30" w:rsidRPr="00892A3C">
        <w:rPr>
          <w:noProof w:val="0"/>
        </w:rPr>
        <w:t xml:space="preserve"> class licence</w:t>
      </w:r>
      <w:r w:rsidR="00A04E9A" w:rsidRPr="00892A3C">
        <w:rPr>
          <w:noProof w:val="0"/>
        </w:rPr>
        <w:t>.</w:t>
      </w:r>
    </w:p>
    <w:p w14:paraId="2691EDBE" w14:textId="77777777" w:rsidR="00335FD4" w:rsidRPr="00892A3C" w:rsidRDefault="00335FD4" w:rsidP="005E7BB7">
      <w:pPr>
        <w:jc w:val="both"/>
        <w:rPr>
          <w:noProof w:val="0"/>
        </w:rPr>
      </w:pPr>
    </w:p>
    <w:p w14:paraId="2691EDBF" w14:textId="77777777" w:rsidR="003375FD" w:rsidRPr="00892A3C" w:rsidRDefault="002F5EBA" w:rsidP="003375FD">
      <w:pPr>
        <w:pStyle w:val="HP"/>
        <w:ind w:left="1418" w:hanging="1418"/>
        <w:jc w:val="both"/>
        <w:rPr>
          <w:rStyle w:val="CharPartNo"/>
          <w:noProof w:val="0"/>
        </w:rPr>
      </w:pPr>
      <w:r w:rsidRPr="00892A3C">
        <w:rPr>
          <w:rStyle w:val="CharPartNo"/>
          <w:noProof w:val="0"/>
        </w:rPr>
        <w:br w:type="page"/>
      </w:r>
    </w:p>
    <w:p w14:paraId="2691EDC0" w14:textId="77777777" w:rsidR="005B6B65" w:rsidRPr="00892A3C" w:rsidRDefault="005B6B65" w:rsidP="005E7BB7">
      <w:pPr>
        <w:pStyle w:val="HP"/>
        <w:ind w:left="1418" w:hanging="1418"/>
        <w:jc w:val="both"/>
        <w:rPr>
          <w:noProof w:val="0"/>
        </w:rPr>
      </w:pPr>
      <w:r w:rsidRPr="00892A3C">
        <w:rPr>
          <w:rStyle w:val="CharPartNo"/>
          <w:noProof w:val="0"/>
        </w:rPr>
        <w:lastRenderedPageBreak/>
        <w:t xml:space="preserve">Part </w:t>
      </w:r>
      <w:r w:rsidR="00657546" w:rsidRPr="00892A3C">
        <w:rPr>
          <w:rStyle w:val="CharPartNo"/>
          <w:noProof w:val="0"/>
        </w:rPr>
        <w:t>8</w:t>
      </w:r>
      <w:r w:rsidRPr="00892A3C">
        <w:rPr>
          <w:noProof w:val="0"/>
        </w:rPr>
        <w:tab/>
        <w:t>Adjacent area spectrum licensed receivers</w:t>
      </w:r>
    </w:p>
    <w:p w14:paraId="2691EDC1" w14:textId="77777777" w:rsidR="005B6B65" w:rsidRPr="00892A3C" w:rsidRDefault="00657546" w:rsidP="005E7BB7">
      <w:pPr>
        <w:pStyle w:val="HR"/>
        <w:jc w:val="both"/>
        <w:rPr>
          <w:bCs/>
          <w:noProof w:val="0"/>
        </w:rPr>
      </w:pPr>
      <w:r w:rsidRPr="00892A3C">
        <w:rPr>
          <w:rStyle w:val="CharSectno"/>
          <w:bCs/>
          <w:noProof w:val="0"/>
        </w:rPr>
        <w:t>8</w:t>
      </w:r>
      <w:r w:rsidR="005B6B65" w:rsidRPr="00892A3C">
        <w:rPr>
          <w:rStyle w:val="CharSectno"/>
          <w:bCs/>
          <w:noProof w:val="0"/>
        </w:rPr>
        <w:t>.1</w:t>
      </w:r>
      <w:r w:rsidR="005B6B65" w:rsidRPr="00892A3C">
        <w:rPr>
          <w:bCs/>
          <w:noProof w:val="0"/>
        </w:rPr>
        <w:tab/>
        <w:t>Background</w:t>
      </w:r>
    </w:p>
    <w:p w14:paraId="2691EDC2" w14:textId="77777777" w:rsidR="00473F8D" w:rsidRPr="00892A3C" w:rsidRDefault="00473F8D" w:rsidP="005E7BB7">
      <w:pPr>
        <w:pStyle w:val="R1"/>
        <w:ind w:hanging="397"/>
        <w:rPr>
          <w:noProof w:val="0"/>
        </w:rPr>
      </w:pPr>
      <w:r w:rsidRPr="00892A3C">
        <w:rPr>
          <w:noProof w:val="0"/>
        </w:rPr>
        <w:tab/>
      </w:r>
      <w:r w:rsidR="007D5C08" w:rsidRPr="00892A3C">
        <w:rPr>
          <w:noProof w:val="0"/>
        </w:rPr>
        <w:t xml:space="preserve"> </w:t>
      </w:r>
      <w:r w:rsidR="007D5C08" w:rsidRPr="00892A3C">
        <w:rPr>
          <w:noProof w:val="0"/>
        </w:rPr>
        <w:tab/>
      </w:r>
      <w:r w:rsidRPr="00892A3C">
        <w:rPr>
          <w:noProof w:val="0"/>
        </w:rPr>
        <w:t>The device boundary criteri</w:t>
      </w:r>
      <w:r w:rsidR="00072510" w:rsidRPr="00892A3C">
        <w:rPr>
          <w:noProof w:val="0"/>
        </w:rPr>
        <w:t>on</w:t>
      </w:r>
      <w:r w:rsidR="005427E8" w:rsidRPr="00892A3C">
        <w:rPr>
          <w:noProof w:val="0"/>
        </w:rPr>
        <w:t>,</w:t>
      </w:r>
      <w:r w:rsidR="00F503F7" w:rsidRPr="00892A3C">
        <w:rPr>
          <w:noProof w:val="0"/>
        </w:rPr>
        <w:t xml:space="preserve"> as</w:t>
      </w:r>
      <w:r w:rsidRPr="00892A3C">
        <w:rPr>
          <w:noProof w:val="0"/>
        </w:rPr>
        <w:t xml:space="preserve"> defined in the </w:t>
      </w:r>
      <w:r w:rsidR="006916ED" w:rsidRPr="00892A3C">
        <w:rPr>
          <w:noProof w:val="0"/>
        </w:rPr>
        <w:t>subsection 145(4) Determination</w:t>
      </w:r>
      <w:r w:rsidR="005427E8" w:rsidRPr="00892A3C">
        <w:rPr>
          <w:noProof w:val="0"/>
        </w:rPr>
        <w:t xml:space="preserve">, </w:t>
      </w:r>
      <w:r w:rsidRPr="00892A3C">
        <w:rPr>
          <w:noProof w:val="0"/>
        </w:rPr>
        <w:t>is the primary m</w:t>
      </w:r>
      <w:r w:rsidR="007D5C08" w:rsidRPr="00892A3C">
        <w:rPr>
          <w:noProof w:val="0"/>
        </w:rPr>
        <w:t>echanism for managing interferen</w:t>
      </w:r>
      <w:r w:rsidRPr="00892A3C">
        <w:rPr>
          <w:noProof w:val="0"/>
        </w:rPr>
        <w:t>ce across geogr</w:t>
      </w:r>
      <w:r w:rsidR="006916ED" w:rsidRPr="00892A3C">
        <w:rPr>
          <w:noProof w:val="0"/>
        </w:rPr>
        <w:t xml:space="preserve">aphical boundaries. </w:t>
      </w:r>
      <w:r w:rsidR="00C761E9" w:rsidRPr="00892A3C">
        <w:rPr>
          <w:noProof w:val="0"/>
        </w:rPr>
        <w:t xml:space="preserve">However, </w:t>
      </w:r>
      <w:r w:rsidR="00F32687" w:rsidRPr="00892A3C">
        <w:rPr>
          <w:noProof w:val="0"/>
        </w:rPr>
        <w:t xml:space="preserve">at times </w:t>
      </w:r>
      <w:r w:rsidR="00015A95" w:rsidRPr="00892A3C">
        <w:rPr>
          <w:noProof w:val="0"/>
        </w:rPr>
        <w:t>it may be necessary for</w:t>
      </w:r>
      <w:r w:rsidR="007D5C08" w:rsidRPr="00892A3C">
        <w:rPr>
          <w:noProof w:val="0"/>
        </w:rPr>
        <w:t xml:space="preserve"> licensees </w:t>
      </w:r>
      <w:r w:rsidR="00015A95" w:rsidRPr="00892A3C">
        <w:rPr>
          <w:noProof w:val="0"/>
        </w:rPr>
        <w:t xml:space="preserve">operating radiocommunications transmitters in the </w:t>
      </w:r>
      <w:r w:rsidR="004548FD" w:rsidRPr="00892A3C">
        <w:rPr>
          <w:noProof w:val="0"/>
        </w:rPr>
        <w:t>3.4</w:t>
      </w:r>
      <w:r w:rsidR="00015A95" w:rsidRPr="00892A3C">
        <w:rPr>
          <w:noProof w:val="0"/>
        </w:rPr>
        <w:t xml:space="preserve"> GHz band to </w:t>
      </w:r>
      <w:r w:rsidR="007D5C08" w:rsidRPr="00892A3C">
        <w:rPr>
          <w:noProof w:val="0"/>
        </w:rPr>
        <w:t xml:space="preserve">negotiate </w:t>
      </w:r>
      <w:r w:rsidR="00F503F7" w:rsidRPr="00892A3C">
        <w:rPr>
          <w:noProof w:val="0"/>
        </w:rPr>
        <w:t>with other spectrum licensee</w:t>
      </w:r>
      <w:r w:rsidR="00857EE2" w:rsidRPr="00892A3C">
        <w:rPr>
          <w:noProof w:val="0"/>
        </w:rPr>
        <w:t>s</w:t>
      </w:r>
      <w:r w:rsidR="00F503F7" w:rsidRPr="00892A3C">
        <w:rPr>
          <w:noProof w:val="0"/>
        </w:rPr>
        <w:t xml:space="preserve"> </w:t>
      </w:r>
      <w:r w:rsidR="007D5C08" w:rsidRPr="00892A3C">
        <w:rPr>
          <w:noProof w:val="0"/>
        </w:rPr>
        <w:t xml:space="preserve">when deploying services in order to avoid </w:t>
      </w:r>
      <w:r w:rsidR="0070647A" w:rsidRPr="00892A3C">
        <w:rPr>
          <w:noProof w:val="0"/>
        </w:rPr>
        <w:t xml:space="preserve">harmful </w:t>
      </w:r>
      <w:r w:rsidR="007D5C08" w:rsidRPr="00892A3C">
        <w:rPr>
          <w:noProof w:val="0"/>
        </w:rPr>
        <w:t>interference.</w:t>
      </w:r>
    </w:p>
    <w:p w14:paraId="2691EDC3" w14:textId="77777777" w:rsidR="005B6B65" w:rsidRPr="00892A3C" w:rsidRDefault="00657546" w:rsidP="005E7BB7">
      <w:pPr>
        <w:pStyle w:val="HR"/>
        <w:jc w:val="both"/>
        <w:rPr>
          <w:noProof w:val="0"/>
        </w:rPr>
      </w:pPr>
      <w:r w:rsidRPr="00892A3C">
        <w:rPr>
          <w:rStyle w:val="CharSectno"/>
          <w:noProof w:val="0"/>
        </w:rPr>
        <w:t>8</w:t>
      </w:r>
      <w:r w:rsidR="005B6B65" w:rsidRPr="00892A3C">
        <w:rPr>
          <w:rStyle w:val="CharSectno"/>
          <w:noProof w:val="0"/>
        </w:rPr>
        <w:t>.2</w:t>
      </w:r>
      <w:r w:rsidR="005B6B65" w:rsidRPr="00892A3C">
        <w:rPr>
          <w:noProof w:val="0"/>
        </w:rPr>
        <w:tab/>
      </w:r>
      <w:r w:rsidR="000B388D" w:rsidRPr="00892A3C">
        <w:rPr>
          <w:noProof w:val="0"/>
        </w:rPr>
        <w:t>Recommended</w:t>
      </w:r>
      <w:r w:rsidR="005B6B65" w:rsidRPr="00892A3C">
        <w:rPr>
          <w:noProof w:val="0"/>
        </w:rPr>
        <w:t xml:space="preserve"> preliminary coordination procedure</w:t>
      </w:r>
      <w:r w:rsidR="00BB552A" w:rsidRPr="00892A3C">
        <w:rPr>
          <w:noProof w:val="0"/>
        </w:rPr>
        <w:t>s</w:t>
      </w:r>
    </w:p>
    <w:p w14:paraId="2691EDC4" w14:textId="77777777" w:rsidR="005B6B65" w:rsidRPr="00892A3C" w:rsidRDefault="005B6B65" w:rsidP="005E7BB7">
      <w:pPr>
        <w:pStyle w:val="R1"/>
        <w:ind w:hanging="397"/>
        <w:rPr>
          <w:noProof w:val="0"/>
        </w:rPr>
      </w:pPr>
      <w:r w:rsidRPr="00892A3C">
        <w:rPr>
          <w:noProof w:val="0"/>
        </w:rPr>
        <w:tab/>
        <w:t>(1)</w:t>
      </w:r>
      <w:r w:rsidRPr="00892A3C">
        <w:rPr>
          <w:noProof w:val="0"/>
        </w:rPr>
        <w:tab/>
        <w:t xml:space="preserve">Spectrum licensees planning to deploy radiocommunications transmitters in the </w:t>
      </w:r>
      <w:r w:rsidR="004548FD" w:rsidRPr="00892A3C">
        <w:rPr>
          <w:noProof w:val="0"/>
        </w:rPr>
        <w:t>3.4</w:t>
      </w:r>
      <w:r w:rsidR="00F503F7" w:rsidRPr="00892A3C">
        <w:rPr>
          <w:noProof w:val="0"/>
        </w:rPr>
        <w:t xml:space="preserve"> </w:t>
      </w:r>
      <w:r w:rsidRPr="00892A3C">
        <w:rPr>
          <w:noProof w:val="0"/>
        </w:rPr>
        <w:t xml:space="preserve">GHz band </w:t>
      </w:r>
      <w:r w:rsidR="00015A95" w:rsidRPr="00892A3C">
        <w:rPr>
          <w:noProof w:val="0"/>
        </w:rPr>
        <w:t>should</w:t>
      </w:r>
      <w:r w:rsidRPr="00892A3C">
        <w:rPr>
          <w:noProof w:val="0"/>
        </w:rPr>
        <w:t xml:space="preserve"> have regard to radiocommunications receivers</w:t>
      </w:r>
      <w:r w:rsidR="00256F33" w:rsidRPr="00892A3C">
        <w:rPr>
          <w:noProof w:val="0"/>
        </w:rPr>
        <w:t xml:space="preserve"> registered in the Register</w:t>
      </w:r>
      <w:r w:rsidRPr="00892A3C">
        <w:rPr>
          <w:noProof w:val="0"/>
        </w:rPr>
        <w:t xml:space="preserve"> operating under other </w:t>
      </w:r>
      <w:r w:rsidR="004548FD" w:rsidRPr="00892A3C">
        <w:rPr>
          <w:noProof w:val="0"/>
        </w:rPr>
        <w:t>3.4</w:t>
      </w:r>
      <w:r w:rsidRPr="00892A3C">
        <w:rPr>
          <w:noProof w:val="0"/>
        </w:rPr>
        <w:t xml:space="preserve"> GHz band spectrum licen</w:t>
      </w:r>
      <w:r w:rsidR="0089279D" w:rsidRPr="00892A3C">
        <w:rPr>
          <w:noProof w:val="0"/>
        </w:rPr>
        <w:t>c</w:t>
      </w:r>
      <w:r w:rsidRPr="00892A3C">
        <w:rPr>
          <w:noProof w:val="0"/>
        </w:rPr>
        <w:t>es.</w:t>
      </w:r>
    </w:p>
    <w:p w14:paraId="2691EDC5" w14:textId="77777777" w:rsidR="007252D4" w:rsidRPr="00892A3C" w:rsidRDefault="005B6B65" w:rsidP="00A93E70">
      <w:pPr>
        <w:pStyle w:val="R1"/>
        <w:tabs>
          <w:tab w:val="left" w:pos="1418"/>
        </w:tabs>
        <w:ind w:hanging="397"/>
        <w:rPr>
          <w:noProof w:val="0"/>
        </w:rPr>
      </w:pPr>
      <w:r w:rsidRPr="00892A3C">
        <w:rPr>
          <w:noProof w:val="0"/>
        </w:rPr>
        <w:t>(2)</w:t>
      </w:r>
      <w:r w:rsidRPr="00892A3C">
        <w:rPr>
          <w:noProof w:val="0"/>
        </w:rPr>
        <w:tab/>
        <w:t xml:space="preserve">In planning for the operation of fixed transmitters under a spectrum licence in the </w:t>
      </w:r>
      <w:r w:rsidR="004548FD" w:rsidRPr="00892A3C">
        <w:rPr>
          <w:noProof w:val="0"/>
        </w:rPr>
        <w:t>3.4</w:t>
      </w:r>
      <w:r w:rsidRPr="00892A3C">
        <w:rPr>
          <w:noProof w:val="0"/>
        </w:rPr>
        <w:t xml:space="preserve"> GHz band, spectrum licensees should coordinate </w:t>
      </w:r>
      <w:r w:rsidR="00015A95" w:rsidRPr="00892A3C">
        <w:rPr>
          <w:noProof w:val="0"/>
        </w:rPr>
        <w:t>with</w:t>
      </w:r>
      <w:r w:rsidRPr="00892A3C">
        <w:rPr>
          <w:noProof w:val="0"/>
        </w:rPr>
        <w:t xml:space="preserve"> </w:t>
      </w:r>
      <w:r w:rsidR="00D34B70" w:rsidRPr="00892A3C">
        <w:rPr>
          <w:noProof w:val="0"/>
        </w:rPr>
        <w:t xml:space="preserve">any </w:t>
      </w:r>
      <w:r w:rsidR="005A29BA" w:rsidRPr="00892A3C">
        <w:rPr>
          <w:noProof w:val="0"/>
        </w:rPr>
        <w:t>radiocommunications receivers</w:t>
      </w:r>
      <w:r w:rsidR="00A00DBC" w:rsidRPr="00892A3C">
        <w:rPr>
          <w:noProof w:val="0"/>
        </w:rPr>
        <w:t xml:space="preserve"> </w:t>
      </w:r>
      <w:r w:rsidR="00256F33" w:rsidRPr="00892A3C">
        <w:rPr>
          <w:noProof w:val="0"/>
        </w:rPr>
        <w:t>registered i</w:t>
      </w:r>
      <w:r w:rsidR="00A00DBC" w:rsidRPr="00892A3C">
        <w:rPr>
          <w:noProof w:val="0"/>
        </w:rPr>
        <w:t>n the Register</w:t>
      </w:r>
      <w:r w:rsidR="00AA45E4" w:rsidRPr="00892A3C">
        <w:rPr>
          <w:noProof w:val="0"/>
        </w:rPr>
        <w:t xml:space="preserve">. </w:t>
      </w:r>
      <w:r w:rsidR="00D34B70" w:rsidRPr="00892A3C">
        <w:rPr>
          <w:noProof w:val="0"/>
        </w:rPr>
        <w:t>The</w:t>
      </w:r>
      <w:r w:rsidR="00F32687" w:rsidRPr="00892A3C">
        <w:rPr>
          <w:noProof w:val="0"/>
        </w:rPr>
        <w:t xml:space="preserve"> coordination </w:t>
      </w:r>
      <w:r w:rsidR="00D34B70" w:rsidRPr="00892A3C">
        <w:rPr>
          <w:noProof w:val="0"/>
        </w:rPr>
        <w:t xml:space="preserve">performed </w:t>
      </w:r>
      <w:r w:rsidR="00F32687" w:rsidRPr="00892A3C">
        <w:rPr>
          <w:noProof w:val="0"/>
        </w:rPr>
        <w:t>should</w:t>
      </w:r>
      <w:r w:rsidR="000B388D" w:rsidRPr="00892A3C">
        <w:rPr>
          <w:noProof w:val="0"/>
        </w:rPr>
        <w:t>:</w:t>
      </w:r>
      <w:r w:rsidR="00F32687" w:rsidRPr="00892A3C">
        <w:rPr>
          <w:noProof w:val="0"/>
        </w:rPr>
        <w:t xml:space="preserve"> </w:t>
      </w:r>
    </w:p>
    <w:p w14:paraId="2691EDC6" w14:textId="77777777" w:rsidR="007252D4" w:rsidRPr="00892A3C" w:rsidRDefault="00F32687" w:rsidP="0016468C">
      <w:pPr>
        <w:numPr>
          <w:ilvl w:val="2"/>
          <w:numId w:val="3"/>
        </w:numPr>
        <w:tabs>
          <w:tab w:val="left" w:pos="1418"/>
        </w:tabs>
        <w:spacing w:before="120"/>
        <w:ind w:left="1417" w:hanging="425"/>
        <w:jc w:val="both"/>
        <w:rPr>
          <w:noProof w:val="0"/>
        </w:rPr>
      </w:pPr>
      <w:r w:rsidRPr="00892A3C">
        <w:rPr>
          <w:noProof w:val="0"/>
        </w:rPr>
        <w:t>use</w:t>
      </w:r>
      <w:r w:rsidR="005B6B65" w:rsidRPr="00892A3C">
        <w:rPr>
          <w:noProof w:val="0"/>
        </w:rPr>
        <w:t xml:space="preserve"> </w:t>
      </w:r>
      <w:r w:rsidR="000B388D" w:rsidRPr="00892A3C">
        <w:rPr>
          <w:noProof w:val="0"/>
        </w:rPr>
        <w:t xml:space="preserve">the </w:t>
      </w:r>
      <w:r w:rsidRPr="00892A3C">
        <w:rPr>
          <w:noProof w:val="0"/>
        </w:rPr>
        <w:t xml:space="preserve">parameters </w:t>
      </w:r>
      <w:r w:rsidR="000B388D" w:rsidRPr="00892A3C">
        <w:rPr>
          <w:noProof w:val="0"/>
        </w:rPr>
        <w:t xml:space="preserve">of </w:t>
      </w:r>
      <w:r w:rsidRPr="00892A3C">
        <w:rPr>
          <w:noProof w:val="0"/>
        </w:rPr>
        <w:t>the radiocommunications receivers</w:t>
      </w:r>
      <w:r w:rsidR="000B388D" w:rsidRPr="00892A3C">
        <w:rPr>
          <w:noProof w:val="0"/>
        </w:rPr>
        <w:t xml:space="preserve"> </w:t>
      </w:r>
      <w:r w:rsidR="00A00DBC" w:rsidRPr="00892A3C">
        <w:rPr>
          <w:noProof w:val="0"/>
        </w:rPr>
        <w:t xml:space="preserve">as recorded </w:t>
      </w:r>
      <w:r w:rsidR="00256F33" w:rsidRPr="00892A3C">
        <w:rPr>
          <w:noProof w:val="0"/>
        </w:rPr>
        <w:t>i</w:t>
      </w:r>
      <w:r w:rsidR="00A00DBC" w:rsidRPr="00892A3C">
        <w:rPr>
          <w:noProof w:val="0"/>
        </w:rPr>
        <w:t>n the R</w:t>
      </w:r>
      <w:r w:rsidR="000B388D" w:rsidRPr="00892A3C">
        <w:rPr>
          <w:noProof w:val="0"/>
        </w:rPr>
        <w:t>egister;</w:t>
      </w:r>
    </w:p>
    <w:p w14:paraId="2691EDC7" w14:textId="77777777" w:rsidR="007252D4" w:rsidRPr="00892A3C" w:rsidRDefault="00AA45E4" w:rsidP="0016468C">
      <w:pPr>
        <w:numPr>
          <w:ilvl w:val="2"/>
          <w:numId w:val="3"/>
        </w:numPr>
        <w:tabs>
          <w:tab w:val="left" w:pos="1418"/>
        </w:tabs>
        <w:spacing w:before="120"/>
        <w:ind w:left="1417" w:hanging="425"/>
        <w:jc w:val="both"/>
        <w:rPr>
          <w:noProof w:val="0"/>
        </w:rPr>
      </w:pPr>
      <w:r w:rsidRPr="00892A3C">
        <w:rPr>
          <w:noProof w:val="0"/>
        </w:rPr>
        <w:t xml:space="preserve">use </w:t>
      </w:r>
      <w:r w:rsidR="005B6B65" w:rsidRPr="00892A3C">
        <w:rPr>
          <w:noProof w:val="0"/>
        </w:rPr>
        <w:t xml:space="preserve">the </w:t>
      </w:r>
      <w:r w:rsidR="00857EE2" w:rsidRPr="00892A3C">
        <w:rPr>
          <w:noProof w:val="0"/>
        </w:rPr>
        <w:t>level of protection</w:t>
      </w:r>
      <w:r w:rsidR="005B6B65" w:rsidRPr="00892A3C">
        <w:rPr>
          <w:noProof w:val="0"/>
        </w:rPr>
        <w:t xml:space="preserve"> </w:t>
      </w:r>
      <w:r w:rsidR="009745EC" w:rsidRPr="00892A3C">
        <w:rPr>
          <w:noProof w:val="0"/>
        </w:rPr>
        <w:t>set out</w:t>
      </w:r>
      <w:r w:rsidR="005B6B65" w:rsidRPr="00892A3C">
        <w:rPr>
          <w:noProof w:val="0"/>
        </w:rPr>
        <w:t xml:space="preserve"> in the </w:t>
      </w:r>
      <w:r w:rsidR="00271C71" w:rsidRPr="00892A3C">
        <w:rPr>
          <w:noProof w:val="0"/>
        </w:rPr>
        <w:t>subsection 145(4) Determination</w:t>
      </w:r>
      <w:r w:rsidR="000B388D" w:rsidRPr="00892A3C">
        <w:rPr>
          <w:noProof w:val="0"/>
        </w:rPr>
        <w:t>;</w:t>
      </w:r>
    </w:p>
    <w:p w14:paraId="2691EDC8" w14:textId="77777777" w:rsidR="007252D4" w:rsidRPr="00892A3C" w:rsidRDefault="000B388D" w:rsidP="0016468C">
      <w:pPr>
        <w:numPr>
          <w:ilvl w:val="2"/>
          <w:numId w:val="3"/>
        </w:numPr>
        <w:tabs>
          <w:tab w:val="left" w:pos="1418"/>
        </w:tabs>
        <w:spacing w:before="120"/>
        <w:ind w:left="1417" w:hanging="425"/>
        <w:jc w:val="both"/>
        <w:rPr>
          <w:noProof w:val="0"/>
        </w:rPr>
      </w:pPr>
      <w:r w:rsidRPr="00892A3C">
        <w:rPr>
          <w:noProof w:val="0"/>
        </w:rPr>
        <w:t xml:space="preserve">make use of a </w:t>
      </w:r>
      <w:r w:rsidR="00F32687" w:rsidRPr="00892A3C">
        <w:rPr>
          <w:noProof w:val="0"/>
        </w:rPr>
        <w:t>suitable propagation model to model path loss</w:t>
      </w:r>
      <w:r w:rsidR="00AA45E4" w:rsidRPr="00892A3C">
        <w:rPr>
          <w:noProof w:val="0"/>
        </w:rPr>
        <w:t xml:space="preserve"> between the </w:t>
      </w:r>
      <w:r w:rsidR="00941BC1" w:rsidRPr="00892A3C">
        <w:rPr>
          <w:noProof w:val="0"/>
        </w:rPr>
        <w:t xml:space="preserve">fixed </w:t>
      </w:r>
      <w:r w:rsidR="00AA45E4" w:rsidRPr="00892A3C">
        <w:rPr>
          <w:noProof w:val="0"/>
        </w:rPr>
        <w:t>transmitter</w:t>
      </w:r>
      <w:r w:rsidR="00A64666" w:rsidRPr="00892A3C">
        <w:rPr>
          <w:noProof w:val="0"/>
        </w:rPr>
        <w:t>s</w:t>
      </w:r>
      <w:r w:rsidR="00AA45E4" w:rsidRPr="00892A3C">
        <w:rPr>
          <w:noProof w:val="0"/>
        </w:rPr>
        <w:t xml:space="preserve"> and </w:t>
      </w:r>
      <w:r w:rsidR="009745EC" w:rsidRPr="00892A3C">
        <w:rPr>
          <w:noProof w:val="0"/>
        </w:rPr>
        <w:t xml:space="preserve">radiocommunications </w:t>
      </w:r>
      <w:r w:rsidR="00AA45E4" w:rsidRPr="00892A3C">
        <w:rPr>
          <w:noProof w:val="0"/>
        </w:rPr>
        <w:t>receiver</w:t>
      </w:r>
      <w:r w:rsidR="009745EC" w:rsidRPr="00892A3C">
        <w:rPr>
          <w:noProof w:val="0"/>
        </w:rPr>
        <w:t>s</w:t>
      </w:r>
      <w:r w:rsidR="00A00DBC" w:rsidRPr="00892A3C">
        <w:rPr>
          <w:noProof w:val="0"/>
        </w:rPr>
        <w:t>; and</w:t>
      </w:r>
    </w:p>
    <w:p w14:paraId="2691EDC9" w14:textId="77777777" w:rsidR="00AA45E4" w:rsidRPr="00892A3C" w:rsidRDefault="00AA45E4" w:rsidP="0016468C">
      <w:pPr>
        <w:numPr>
          <w:ilvl w:val="2"/>
          <w:numId w:val="3"/>
        </w:numPr>
        <w:tabs>
          <w:tab w:val="left" w:pos="1418"/>
        </w:tabs>
        <w:spacing w:before="120"/>
        <w:ind w:left="1417" w:hanging="425"/>
        <w:jc w:val="both"/>
        <w:rPr>
          <w:noProof w:val="0"/>
        </w:rPr>
      </w:pPr>
      <w:r w:rsidRPr="00892A3C">
        <w:rPr>
          <w:noProof w:val="0"/>
        </w:rPr>
        <w:t>take into account terrain and any other relevant factors</w:t>
      </w:r>
      <w:r w:rsidR="00A00DBC" w:rsidRPr="00892A3C">
        <w:rPr>
          <w:noProof w:val="0"/>
        </w:rPr>
        <w:t>.</w:t>
      </w:r>
    </w:p>
    <w:p w14:paraId="2691EDCA" w14:textId="3E3709B5" w:rsidR="002E51D5" w:rsidRPr="00892A3C" w:rsidRDefault="00271C71" w:rsidP="00A93E70">
      <w:pPr>
        <w:tabs>
          <w:tab w:val="left" w:pos="1418"/>
        </w:tabs>
        <w:spacing w:before="120"/>
        <w:ind w:left="709"/>
        <w:jc w:val="both"/>
        <w:rPr>
          <w:noProof w:val="0"/>
          <w:sz w:val="20"/>
          <w:szCs w:val="20"/>
        </w:rPr>
      </w:pPr>
      <w:r w:rsidRPr="00892A3C">
        <w:rPr>
          <w:i/>
          <w:noProof w:val="0"/>
          <w:sz w:val="20"/>
          <w:szCs w:val="20"/>
        </w:rPr>
        <w:t>Note</w:t>
      </w:r>
      <w:r w:rsidR="00067775" w:rsidRPr="00892A3C">
        <w:rPr>
          <w:noProof w:val="0"/>
          <w:sz w:val="20"/>
          <w:szCs w:val="20"/>
        </w:rPr>
        <w:tab/>
        <w:t xml:space="preserve">An example of a suitable </w:t>
      </w:r>
      <w:del w:id="197" w:author="David Goggin" w:date="2018-04-27T15:26:00Z">
        <w:r w:rsidR="00067775" w:rsidRPr="00892A3C" w:rsidDel="00D55BC1">
          <w:rPr>
            <w:noProof w:val="0"/>
            <w:sz w:val="20"/>
            <w:szCs w:val="20"/>
          </w:rPr>
          <w:delText>propogation</w:delText>
        </w:r>
      </w:del>
      <w:ins w:id="198" w:author="David Goggin" w:date="2018-04-27T15:26:00Z">
        <w:r w:rsidR="00D55BC1" w:rsidRPr="00D55BC1">
          <w:rPr>
            <w:noProof w:val="0"/>
            <w:sz w:val="20"/>
            <w:szCs w:val="20"/>
          </w:rPr>
          <w:t>propagation</w:t>
        </w:r>
      </w:ins>
      <w:r w:rsidR="00067775" w:rsidRPr="00892A3C">
        <w:rPr>
          <w:noProof w:val="0"/>
          <w:sz w:val="20"/>
          <w:szCs w:val="20"/>
        </w:rPr>
        <w:t xml:space="preserve"> model is that set out in</w:t>
      </w:r>
      <w:r w:rsidRPr="00892A3C">
        <w:rPr>
          <w:noProof w:val="0"/>
          <w:sz w:val="20"/>
          <w:szCs w:val="20"/>
        </w:rPr>
        <w:t xml:space="preserve"> section 4.5.2 of </w:t>
      </w:r>
      <w:r w:rsidR="00067775" w:rsidRPr="00892A3C">
        <w:rPr>
          <w:noProof w:val="0"/>
          <w:sz w:val="20"/>
          <w:szCs w:val="20"/>
        </w:rPr>
        <w:t xml:space="preserve">ITU-R </w:t>
      </w:r>
      <w:r w:rsidR="00FB3D88" w:rsidRPr="00892A3C">
        <w:rPr>
          <w:noProof w:val="0"/>
          <w:sz w:val="20"/>
          <w:szCs w:val="20"/>
        </w:rPr>
        <w:t>Recommendation</w:t>
      </w:r>
      <w:r w:rsidR="00FB3D88" w:rsidRPr="00892A3C" w:rsidDel="00281656">
        <w:rPr>
          <w:noProof w:val="0"/>
          <w:sz w:val="20"/>
          <w:szCs w:val="20"/>
        </w:rPr>
        <w:t xml:space="preserve"> </w:t>
      </w:r>
      <w:r w:rsidR="0037432F" w:rsidRPr="00892A3C">
        <w:rPr>
          <w:noProof w:val="0"/>
          <w:sz w:val="20"/>
          <w:szCs w:val="20"/>
        </w:rPr>
        <w:t>P.526-13</w:t>
      </w:r>
      <w:r w:rsidRPr="00892A3C">
        <w:rPr>
          <w:noProof w:val="0"/>
          <w:sz w:val="20"/>
          <w:szCs w:val="20"/>
        </w:rPr>
        <w:t xml:space="preserve"> </w:t>
      </w:r>
      <w:r w:rsidRPr="00892A3C">
        <w:rPr>
          <w:i/>
          <w:noProof w:val="0"/>
          <w:sz w:val="20"/>
          <w:szCs w:val="20"/>
        </w:rPr>
        <w:t>Propagation by diffraction</w:t>
      </w:r>
      <w:r w:rsidR="00067775" w:rsidRPr="00892A3C">
        <w:rPr>
          <w:noProof w:val="0"/>
          <w:sz w:val="20"/>
          <w:szCs w:val="20"/>
        </w:rPr>
        <w:t>.</w:t>
      </w:r>
    </w:p>
    <w:p w14:paraId="2691EDCB" w14:textId="77777777" w:rsidR="005B6B65" w:rsidRPr="00892A3C" w:rsidRDefault="005B6B65" w:rsidP="005E7BB7">
      <w:pPr>
        <w:pStyle w:val="R1"/>
        <w:ind w:hanging="397"/>
        <w:rPr>
          <w:noProof w:val="0"/>
        </w:rPr>
      </w:pPr>
      <w:r w:rsidRPr="00892A3C">
        <w:rPr>
          <w:noProof w:val="0"/>
        </w:rPr>
        <w:t>(3)</w:t>
      </w:r>
      <w:r w:rsidRPr="00892A3C">
        <w:rPr>
          <w:noProof w:val="0"/>
        </w:rPr>
        <w:tab/>
        <w:t xml:space="preserve">In the event </w:t>
      </w:r>
      <w:r w:rsidR="00067775" w:rsidRPr="00892A3C">
        <w:rPr>
          <w:noProof w:val="0"/>
        </w:rPr>
        <w:t xml:space="preserve">that </w:t>
      </w:r>
      <w:r w:rsidR="00F503F7" w:rsidRPr="00892A3C">
        <w:rPr>
          <w:noProof w:val="0"/>
        </w:rPr>
        <w:t>coordination performed under</w:t>
      </w:r>
      <w:r w:rsidRPr="00892A3C">
        <w:rPr>
          <w:noProof w:val="0"/>
        </w:rPr>
        <w:t xml:space="preserve"> sub</w:t>
      </w:r>
      <w:r w:rsidR="00F57F66" w:rsidRPr="00892A3C">
        <w:rPr>
          <w:noProof w:val="0"/>
        </w:rPr>
        <w:t>section</w:t>
      </w:r>
      <w:r w:rsidRPr="00892A3C">
        <w:rPr>
          <w:noProof w:val="0"/>
        </w:rPr>
        <w:t xml:space="preserve"> (</w:t>
      </w:r>
      <w:r w:rsidR="00146DFA" w:rsidRPr="00892A3C">
        <w:rPr>
          <w:noProof w:val="0"/>
        </w:rPr>
        <w:t>2</w:t>
      </w:r>
      <w:r w:rsidRPr="00892A3C">
        <w:rPr>
          <w:noProof w:val="0"/>
        </w:rPr>
        <w:t xml:space="preserve">) indicates </w:t>
      </w:r>
      <w:r w:rsidR="0070647A" w:rsidRPr="00892A3C">
        <w:rPr>
          <w:noProof w:val="0"/>
        </w:rPr>
        <w:t>harmful</w:t>
      </w:r>
      <w:r w:rsidRPr="00892A3C">
        <w:rPr>
          <w:noProof w:val="0"/>
        </w:rPr>
        <w:t xml:space="preserve"> interference may occur, </w:t>
      </w:r>
      <w:r w:rsidR="00067775" w:rsidRPr="00892A3C">
        <w:rPr>
          <w:noProof w:val="0"/>
        </w:rPr>
        <w:t xml:space="preserve">spectrum </w:t>
      </w:r>
      <w:r w:rsidRPr="00892A3C">
        <w:rPr>
          <w:noProof w:val="0"/>
        </w:rPr>
        <w:t xml:space="preserve">licensees </w:t>
      </w:r>
      <w:r w:rsidR="00F503F7" w:rsidRPr="00892A3C">
        <w:rPr>
          <w:noProof w:val="0"/>
        </w:rPr>
        <w:t>should</w:t>
      </w:r>
      <w:r w:rsidR="00473F8D" w:rsidRPr="00892A3C">
        <w:rPr>
          <w:noProof w:val="0"/>
        </w:rPr>
        <w:t xml:space="preserve"> consider</w:t>
      </w:r>
      <w:r w:rsidRPr="00892A3C">
        <w:rPr>
          <w:noProof w:val="0"/>
        </w:rPr>
        <w:t xml:space="preserve">: </w:t>
      </w:r>
    </w:p>
    <w:p w14:paraId="2691EDCC" w14:textId="77777777" w:rsidR="007252D4" w:rsidRPr="00892A3C" w:rsidRDefault="00067775" w:rsidP="0016468C">
      <w:pPr>
        <w:numPr>
          <w:ilvl w:val="0"/>
          <w:numId w:val="4"/>
        </w:numPr>
        <w:spacing w:before="120"/>
        <w:ind w:left="1321" w:hanging="357"/>
        <w:jc w:val="both"/>
        <w:rPr>
          <w:noProof w:val="0"/>
        </w:rPr>
      </w:pPr>
      <w:r w:rsidRPr="00892A3C">
        <w:rPr>
          <w:noProof w:val="0"/>
          <w:lang w:eastAsia="en-US"/>
        </w:rPr>
        <w:t>r</w:t>
      </w:r>
      <w:r w:rsidR="00473F8D" w:rsidRPr="00892A3C">
        <w:rPr>
          <w:noProof w:val="0"/>
          <w:lang w:eastAsia="en-US"/>
        </w:rPr>
        <w:t>eplan</w:t>
      </w:r>
      <w:r w:rsidR="00F503F7" w:rsidRPr="00892A3C">
        <w:rPr>
          <w:noProof w:val="0"/>
          <w:lang w:eastAsia="en-US"/>
        </w:rPr>
        <w:t>ning</w:t>
      </w:r>
      <w:r w:rsidR="005B6B65" w:rsidRPr="00892A3C">
        <w:rPr>
          <w:noProof w:val="0"/>
          <w:lang w:eastAsia="en-US"/>
        </w:rPr>
        <w:t xml:space="preserve"> </w:t>
      </w:r>
      <w:r w:rsidR="00473F8D" w:rsidRPr="00892A3C">
        <w:rPr>
          <w:noProof w:val="0"/>
          <w:lang w:eastAsia="en-US"/>
        </w:rPr>
        <w:t xml:space="preserve">the deployment of </w:t>
      </w:r>
      <w:r w:rsidRPr="00892A3C">
        <w:rPr>
          <w:noProof w:val="0"/>
          <w:lang w:eastAsia="en-US"/>
        </w:rPr>
        <w:t>the</w:t>
      </w:r>
      <w:r w:rsidR="005B6B65" w:rsidRPr="00892A3C">
        <w:rPr>
          <w:noProof w:val="0"/>
          <w:lang w:eastAsia="en-US"/>
        </w:rPr>
        <w:t xml:space="preserve"> </w:t>
      </w:r>
      <w:r w:rsidR="004A034C" w:rsidRPr="00892A3C">
        <w:rPr>
          <w:noProof w:val="0"/>
        </w:rPr>
        <w:t xml:space="preserve">fixed </w:t>
      </w:r>
      <w:r w:rsidR="00473F8D" w:rsidRPr="00892A3C">
        <w:rPr>
          <w:noProof w:val="0"/>
        </w:rPr>
        <w:t>transmitters</w:t>
      </w:r>
      <w:r w:rsidR="005B6B65" w:rsidRPr="00892A3C">
        <w:rPr>
          <w:noProof w:val="0"/>
          <w:lang w:eastAsia="en-US"/>
        </w:rPr>
        <w:t xml:space="preserve"> to avoid causing </w:t>
      </w:r>
      <w:r w:rsidRPr="00892A3C">
        <w:rPr>
          <w:noProof w:val="0"/>
          <w:lang w:eastAsia="en-US"/>
        </w:rPr>
        <w:t xml:space="preserve">harmful </w:t>
      </w:r>
      <w:r w:rsidR="005B6B65" w:rsidRPr="00892A3C">
        <w:rPr>
          <w:noProof w:val="0"/>
          <w:lang w:eastAsia="en-US"/>
        </w:rPr>
        <w:t>interference; or</w:t>
      </w:r>
    </w:p>
    <w:p w14:paraId="2691EDCD" w14:textId="77777777" w:rsidR="007252D4" w:rsidRPr="00892A3C" w:rsidRDefault="00067775" w:rsidP="0016468C">
      <w:pPr>
        <w:numPr>
          <w:ilvl w:val="0"/>
          <w:numId w:val="4"/>
        </w:numPr>
        <w:spacing w:before="120"/>
        <w:ind w:left="1321" w:hanging="357"/>
        <w:jc w:val="both"/>
        <w:rPr>
          <w:noProof w:val="0"/>
        </w:rPr>
      </w:pPr>
      <w:r w:rsidRPr="00892A3C">
        <w:rPr>
          <w:noProof w:val="0"/>
          <w:lang w:eastAsia="en-US"/>
        </w:rPr>
        <w:t>n</w:t>
      </w:r>
      <w:r w:rsidR="005B6B65" w:rsidRPr="00892A3C">
        <w:rPr>
          <w:noProof w:val="0"/>
          <w:lang w:eastAsia="en-US"/>
        </w:rPr>
        <w:t>egotiat</w:t>
      </w:r>
      <w:r w:rsidRPr="00892A3C">
        <w:rPr>
          <w:noProof w:val="0"/>
          <w:lang w:eastAsia="en-US"/>
        </w:rPr>
        <w:t>ing</w:t>
      </w:r>
      <w:r w:rsidR="005B6B65" w:rsidRPr="00892A3C">
        <w:rPr>
          <w:noProof w:val="0"/>
          <w:lang w:eastAsia="en-US"/>
        </w:rPr>
        <w:t xml:space="preserve"> with the affected spectrum licensee to find a resolution</w:t>
      </w:r>
      <w:r w:rsidR="00473F8D" w:rsidRPr="00892A3C">
        <w:rPr>
          <w:noProof w:val="0"/>
          <w:lang w:eastAsia="en-US"/>
        </w:rPr>
        <w:t xml:space="preserve">. </w:t>
      </w:r>
    </w:p>
    <w:p w14:paraId="2EF476D9" w14:textId="316D2506" w:rsidR="00A374BB" w:rsidRPr="00892A3C" w:rsidRDefault="00A374BB" w:rsidP="00A374BB">
      <w:pPr>
        <w:spacing w:before="120"/>
        <w:ind w:left="1321"/>
        <w:jc w:val="both"/>
        <w:rPr>
          <w:noProof w:val="0"/>
        </w:rPr>
      </w:pPr>
    </w:p>
    <w:p w14:paraId="346707ED" w14:textId="77777777" w:rsidR="00A374BB" w:rsidRPr="00892A3C" w:rsidRDefault="00A374BB">
      <w:pPr>
        <w:rPr>
          <w:ins w:id="199" w:author="Author"/>
          <w:noProof w:val="0"/>
        </w:rPr>
      </w:pPr>
      <w:ins w:id="200" w:author="Author">
        <w:r w:rsidRPr="00892A3C">
          <w:rPr>
            <w:noProof w:val="0"/>
          </w:rPr>
          <w:br w:type="page"/>
        </w:r>
      </w:ins>
    </w:p>
    <w:p w14:paraId="6FA7DA19" w14:textId="407CC833" w:rsidR="00A374BB" w:rsidRPr="00892A3C" w:rsidRDefault="00A374BB" w:rsidP="00A374BB">
      <w:pPr>
        <w:pStyle w:val="HP"/>
        <w:ind w:left="1418" w:hanging="1418"/>
        <w:jc w:val="both"/>
        <w:rPr>
          <w:ins w:id="201" w:author="Author"/>
          <w:noProof w:val="0"/>
        </w:rPr>
      </w:pPr>
      <w:ins w:id="202" w:author="Author">
        <w:r w:rsidRPr="00892A3C">
          <w:rPr>
            <w:rStyle w:val="CharPartNo"/>
            <w:noProof w:val="0"/>
          </w:rPr>
          <w:lastRenderedPageBreak/>
          <w:t>Part 9</w:t>
        </w:r>
        <w:r w:rsidRPr="00892A3C">
          <w:rPr>
            <w:noProof w:val="0"/>
          </w:rPr>
          <w:tab/>
          <w:t>Earth station protection zones</w:t>
        </w:r>
      </w:ins>
    </w:p>
    <w:p w14:paraId="1566EA78" w14:textId="76CD6B36" w:rsidR="00A374BB" w:rsidRPr="00892A3C" w:rsidRDefault="00A374BB" w:rsidP="00A374BB">
      <w:pPr>
        <w:pStyle w:val="HR"/>
        <w:jc w:val="both"/>
        <w:rPr>
          <w:ins w:id="203" w:author="Author"/>
          <w:bCs/>
          <w:noProof w:val="0"/>
        </w:rPr>
      </w:pPr>
      <w:ins w:id="204" w:author="Author">
        <w:r w:rsidRPr="00892A3C">
          <w:rPr>
            <w:rStyle w:val="CharSectno"/>
            <w:bCs/>
            <w:noProof w:val="0"/>
          </w:rPr>
          <w:t>9.1</w:t>
        </w:r>
        <w:r w:rsidRPr="00892A3C">
          <w:rPr>
            <w:bCs/>
            <w:noProof w:val="0"/>
          </w:rPr>
          <w:tab/>
          <w:t>Background</w:t>
        </w:r>
      </w:ins>
    </w:p>
    <w:p w14:paraId="7FF985B4" w14:textId="4D37C73F" w:rsidR="00A371AC" w:rsidRPr="00892A3C" w:rsidRDefault="00A374BB" w:rsidP="009906B7">
      <w:pPr>
        <w:pStyle w:val="R1"/>
        <w:ind w:hanging="397"/>
        <w:rPr>
          <w:ins w:id="205" w:author="Author"/>
          <w:noProof w:val="0"/>
          <w:szCs w:val="20"/>
        </w:rPr>
      </w:pPr>
      <w:ins w:id="206" w:author="Author">
        <w:r w:rsidRPr="00892A3C">
          <w:rPr>
            <w:noProof w:val="0"/>
          </w:rPr>
          <w:tab/>
          <w:t xml:space="preserve"> </w:t>
        </w:r>
        <w:r w:rsidRPr="00892A3C">
          <w:rPr>
            <w:noProof w:val="0"/>
          </w:rPr>
          <w:tab/>
        </w:r>
        <w:r w:rsidR="00A371AC" w:rsidRPr="00892A3C">
          <w:rPr>
            <w:noProof w:val="0"/>
          </w:rPr>
          <w:t>The ACMA has identified a number of locations that may be suitable as earth station protection zones (ESPZs) in eastern and</w:t>
        </w:r>
        <w:r w:rsidR="003B44AD" w:rsidRPr="00892A3C">
          <w:rPr>
            <w:noProof w:val="0"/>
          </w:rPr>
          <w:t xml:space="preserve"> western Australia. The purpose of these ESPZs are</w:t>
        </w:r>
        <w:r w:rsidR="00A371AC" w:rsidRPr="00892A3C">
          <w:rPr>
            <w:noProof w:val="0"/>
          </w:rPr>
          <w:t xml:space="preserve"> to have defined areas outside of reasonably sized population centres that provide </w:t>
        </w:r>
        <w:r w:rsidR="00A371AC" w:rsidRPr="00892A3C">
          <w:rPr>
            <w:noProof w:val="0"/>
            <w:szCs w:val="20"/>
          </w:rPr>
          <w:t>long-term certainty and flexibility for the investment in and operation of commercial space communications teleport facilities in Australia.</w:t>
        </w:r>
      </w:ins>
    </w:p>
    <w:p w14:paraId="783AC392" w14:textId="5DE3545F" w:rsidR="00A371AC" w:rsidRPr="00892A3C" w:rsidRDefault="00A371AC" w:rsidP="005503B7">
      <w:pPr>
        <w:pStyle w:val="R1"/>
        <w:ind w:hanging="397"/>
        <w:rPr>
          <w:ins w:id="207" w:author="Author"/>
          <w:noProof w:val="0"/>
        </w:rPr>
      </w:pPr>
      <w:ins w:id="208" w:author="Author">
        <w:r w:rsidRPr="00892A3C">
          <w:rPr>
            <w:noProof w:val="0"/>
          </w:rPr>
          <w:tab/>
        </w:r>
        <w:r w:rsidR="00A708DE" w:rsidRPr="00892A3C">
          <w:rPr>
            <w:noProof w:val="0"/>
          </w:rPr>
          <w:tab/>
          <w:t xml:space="preserve">The general </w:t>
        </w:r>
        <w:r w:rsidR="007D7EAE" w:rsidRPr="00892A3C">
          <w:rPr>
            <w:noProof w:val="0"/>
          </w:rPr>
          <w:t xml:space="preserve">protection </w:t>
        </w:r>
        <w:r w:rsidR="00A708DE" w:rsidRPr="00892A3C">
          <w:rPr>
            <w:noProof w:val="0"/>
          </w:rPr>
          <w:t xml:space="preserve">requirements </w:t>
        </w:r>
        <w:r w:rsidR="007D7EAE" w:rsidRPr="00892A3C">
          <w:rPr>
            <w:noProof w:val="0"/>
          </w:rPr>
          <w:t xml:space="preserve">for </w:t>
        </w:r>
        <w:r w:rsidR="005503B7" w:rsidRPr="00892A3C">
          <w:rPr>
            <w:noProof w:val="0"/>
          </w:rPr>
          <w:t xml:space="preserve">these </w:t>
        </w:r>
        <w:r w:rsidR="007D7EAE" w:rsidRPr="00892A3C">
          <w:rPr>
            <w:noProof w:val="0"/>
          </w:rPr>
          <w:t xml:space="preserve">ESPZs </w:t>
        </w:r>
        <w:r w:rsidR="00A708DE" w:rsidRPr="00892A3C">
          <w:rPr>
            <w:noProof w:val="0"/>
          </w:rPr>
          <w:t>are defined in</w:t>
        </w:r>
        <w:r w:rsidR="007D7EAE" w:rsidRPr="00892A3C">
          <w:rPr>
            <w:noProof w:val="0"/>
          </w:rPr>
          <w:t xml:space="preserve"> RALI[ESPZ]</w:t>
        </w:r>
        <w:r w:rsidR="00A708DE" w:rsidRPr="00892A3C">
          <w:rPr>
            <w:noProof w:val="0"/>
          </w:rPr>
          <w:t xml:space="preserve">. </w:t>
        </w:r>
      </w:ins>
    </w:p>
    <w:p w14:paraId="2BD129F9" w14:textId="3DA12169" w:rsidR="00A371AC" w:rsidRPr="00892A3C" w:rsidRDefault="00A371AC" w:rsidP="00A371AC">
      <w:pPr>
        <w:pStyle w:val="HR"/>
        <w:jc w:val="both"/>
        <w:rPr>
          <w:ins w:id="209" w:author="Author"/>
          <w:bCs/>
          <w:noProof w:val="0"/>
        </w:rPr>
      </w:pPr>
      <w:ins w:id="210" w:author="Author">
        <w:r w:rsidRPr="00892A3C">
          <w:rPr>
            <w:rStyle w:val="CharSectno"/>
            <w:bCs/>
            <w:noProof w:val="0"/>
          </w:rPr>
          <w:t>9.2</w:t>
        </w:r>
        <w:r w:rsidRPr="00892A3C">
          <w:rPr>
            <w:bCs/>
            <w:noProof w:val="0"/>
          </w:rPr>
          <w:tab/>
          <w:t>Protection requirements</w:t>
        </w:r>
      </w:ins>
    </w:p>
    <w:p w14:paraId="1E54C085" w14:textId="391ED0C6" w:rsidR="007D7EAE" w:rsidRPr="00D55BC1" w:rsidRDefault="007D7EAE" w:rsidP="009906B7">
      <w:pPr>
        <w:pStyle w:val="ListParagraph"/>
        <w:spacing w:before="120" w:line="260" w:lineRule="exact"/>
        <w:ind w:left="993"/>
        <w:contextualSpacing w:val="0"/>
        <w:jc w:val="both"/>
        <w:rPr>
          <w:ins w:id="211" w:author="Author"/>
        </w:rPr>
      </w:pPr>
      <w:ins w:id="212" w:author="Author">
        <w:r w:rsidRPr="00892A3C">
          <w:rPr>
            <w:lang w:eastAsia="en-US"/>
          </w:rPr>
          <w:t xml:space="preserve">Radiocommunications transmitters operated under a spectrum licence in the 3.4 GHz band must comply with the </w:t>
        </w:r>
        <w:r w:rsidR="004F7C1E" w:rsidRPr="00892A3C">
          <w:rPr>
            <w:lang w:eastAsia="en-US"/>
          </w:rPr>
          <w:t>freq</w:t>
        </w:r>
        <w:r w:rsidRPr="00892A3C">
          <w:rPr>
            <w:lang w:eastAsia="en-US"/>
          </w:rPr>
          <w:t>u</w:t>
        </w:r>
        <w:r w:rsidR="004F7C1E" w:rsidRPr="00892A3C">
          <w:rPr>
            <w:lang w:eastAsia="en-US"/>
          </w:rPr>
          <w:t>ency assign</w:t>
        </w:r>
        <w:r w:rsidRPr="00892A3C">
          <w:rPr>
            <w:lang w:eastAsia="en-US"/>
          </w:rPr>
          <w:t>m</w:t>
        </w:r>
        <w:r w:rsidR="004F7C1E" w:rsidRPr="00892A3C">
          <w:rPr>
            <w:lang w:eastAsia="en-US"/>
          </w:rPr>
          <w:t>e</w:t>
        </w:r>
        <w:r w:rsidRPr="00892A3C">
          <w:rPr>
            <w:lang w:eastAsia="en-US"/>
          </w:rPr>
          <w:t>nt requirements specified in RALI[ESPZ].</w:t>
        </w:r>
      </w:ins>
    </w:p>
    <w:p w14:paraId="3F9A1288" w14:textId="77777777" w:rsidR="007D7EAE" w:rsidRPr="00D55BC1" w:rsidRDefault="007D7EAE" w:rsidP="009906B7">
      <w:pPr>
        <w:pStyle w:val="ListParagraph"/>
        <w:spacing w:before="120" w:line="260" w:lineRule="exact"/>
        <w:ind w:left="993"/>
        <w:contextualSpacing w:val="0"/>
        <w:jc w:val="both"/>
        <w:rPr>
          <w:ins w:id="213" w:author="Author"/>
        </w:rPr>
      </w:pPr>
    </w:p>
    <w:p w14:paraId="1E21F2BA" w14:textId="4BA6AFCB" w:rsidR="007D7EAE" w:rsidRPr="00892A3C" w:rsidRDefault="007D7EAE" w:rsidP="009906B7">
      <w:pPr>
        <w:spacing w:after="120"/>
        <w:ind w:left="993"/>
        <w:jc w:val="both"/>
        <w:rPr>
          <w:ins w:id="214" w:author="Author"/>
          <w:rFonts w:ascii="TimesNewRoman" w:hAnsi="TimesNewRoman"/>
          <w:i/>
          <w:noProof w:val="0"/>
          <w:sz w:val="20"/>
        </w:rPr>
      </w:pPr>
      <w:ins w:id="215" w:author="Author">
        <w:r w:rsidRPr="00892A3C">
          <w:rPr>
            <w:rFonts w:ascii="TimesNewRoman" w:hAnsi="TimesNewRoman"/>
            <w:i/>
            <w:noProof w:val="0"/>
            <w:sz w:val="20"/>
          </w:rPr>
          <w:t xml:space="preserve">Note: </w:t>
        </w:r>
        <w:r w:rsidRPr="00892A3C">
          <w:rPr>
            <w:rFonts w:ascii="TimesNewRoman" w:hAnsi="TimesNewRoman"/>
            <w:noProof w:val="0"/>
            <w:sz w:val="20"/>
          </w:rPr>
          <w:t xml:space="preserve">Should it become apparent that one or more of </w:t>
        </w:r>
        <w:r w:rsidR="003F0EDB" w:rsidRPr="00892A3C">
          <w:rPr>
            <w:rFonts w:ascii="TimesNewRoman" w:hAnsi="TimesNewRoman"/>
            <w:noProof w:val="0"/>
            <w:sz w:val="20"/>
          </w:rPr>
          <w:t xml:space="preserve">the </w:t>
        </w:r>
        <w:r w:rsidRPr="00892A3C">
          <w:rPr>
            <w:rFonts w:ascii="TimesNewRoman" w:hAnsi="TimesNewRoman"/>
            <w:noProof w:val="0"/>
            <w:sz w:val="20"/>
          </w:rPr>
          <w:t xml:space="preserve">ESPZs is not </w:t>
        </w:r>
        <w:r w:rsidR="003F0EDB" w:rsidRPr="00892A3C">
          <w:rPr>
            <w:rFonts w:ascii="TimesNewRoman" w:hAnsi="TimesNewRoman"/>
            <w:noProof w:val="0"/>
            <w:sz w:val="20"/>
          </w:rPr>
          <w:t xml:space="preserve">a </w:t>
        </w:r>
        <w:r w:rsidRPr="00892A3C">
          <w:rPr>
            <w:rFonts w:ascii="TimesNewRoman" w:hAnsi="TimesNewRoman"/>
            <w:noProof w:val="0"/>
            <w:sz w:val="20"/>
          </w:rPr>
          <w:t xml:space="preserve">viable, the ACMA will remove any protection requirements in place.  </w:t>
        </w:r>
      </w:ins>
    </w:p>
    <w:p w14:paraId="2A5E28A0" w14:textId="0A3B4064" w:rsidR="007D7EAE" w:rsidRPr="00D55BC1" w:rsidRDefault="007D7EAE" w:rsidP="009906B7">
      <w:pPr>
        <w:pStyle w:val="ListParagraph"/>
        <w:spacing w:before="120" w:line="260" w:lineRule="exact"/>
        <w:ind w:left="993"/>
        <w:contextualSpacing w:val="0"/>
        <w:jc w:val="both"/>
        <w:rPr>
          <w:ins w:id="216" w:author="Author"/>
        </w:rPr>
      </w:pPr>
    </w:p>
    <w:p w14:paraId="423C044B" w14:textId="77777777" w:rsidR="00A374BB" w:rsidRPr="00892A3C" w:rsidRDefault="00A374BB">
      <w:pPr>
        <w:rPr>
          <w:ins w:id="217" w:author="Author"/>
          <w:noProof w:val="0"/>
        </w:rPr>
      </w:pPr>
      <w:ins w:id="218" w:author="Author">
        <w:r w:rsidRPr="00892A3C">
          <w:rPr>
            <w:noProof w:val="0"/>
          </w:rPr>
          <w:br w:type="page"/>
        </w:r>
      </w:ins>
    </w:p>
    <w:p w14:paraId="137D902F" w14:textId="58B04193" w:rsidR="00A374BB" w:rsidRPr="00892A3C" w:rsidRDefault="00A374BB" w:rsidP="00A374BB">
      <w:pPr>
        <w:pStyle w:val="HP"/>
        <w:ind w:left="1418" w:hanging="1418"/>
        <w:jc w:val="both"/>
        <w:rPr>
          <w:ins w:id="219" w:author="Author"/>
          <w:noProof w:val="0"/>
        </w:rPr>
      </w:pPr>
      <w:ins w:id="220" w:author="Author">
        <w:r w:rsidRPr="00892A3C">
          <w:rPr>
            <w:rStyle w:val="CharPartNo"/>
            <w:noProof w:val="0"/>
          </w:rPr>
          <w:lastRenderedPageBreak/>
          <w:t>Part 10</w:t>
        </w:r>
        <w:r w:rsidRPr="00892A3C">
          <w:rPr>
            <w:noProof w:val="0"/>
          </w:rPr>
          <w:tab/>
          <w:t xml:space="preserve">Earth stations </w:t>
        </w:r>
        <w:r w:rsidR="000F77B7" w:rsidRPr="00892A3C">
          <w:rPr>
            <w:noProof w:val="0"/>
          </w:rPr>
          <w:t>facility</w:t>
        </w:r>
        <w:r w:rsidRPr="00892A3C">
          <w:rPr>
            <w:noProof w:val="0"/>
          </w:rPr>
          <w:t xml:space="preserve"> near Uralla</w:t>
        </w:r>
      </w:ins>
    </w:p>
    <w:p w14:paraId="531113DE" w14:textId="3C45B879" w:rsidR="00A374BB" w:rsidRPr="00892A3C" w:rsidRDefault="00A374BB" w:rsidP="00A374BB">
      <w:pPr>
        <w:pStyle w:val="HR"/>
        <w:jc w:val="both"/>
        <w:rPr>
          <w:ins w:id="221" w:author="Author"/>
          <w:bCs/>
          <w:noProof w:val="0"/>
        </w:rPr>
      </w:pPr>
      <w:ins w:id="222" w:author="Author">
        <w:r w:rsidRPr="00892A3C">
          <w:rPr>
            <w:rStyle w:val="CharSectno"/>
            <w:bCs/>
            <w:noProof w:val="0"/>
          </w:rPr>
          <w:t>10.1</w:t>
        </w:r>
        <w:r w:rsidRPr="00892A3C">
          <w:rPr>
            <w:bCs/>
            <w:noProof w:val="0"/>
          </w:rPr>
          <w:tab/>
          <w:t>Background</w:t>
        </w:r>
      </w:ins>
    </w:p>
    <w:p w14:paraId="51341FB6" w14:textId="3F021044" w:rsidR="00A374BB" w:rsidRPr="00892A3C" w:rsidRDefault="00A374BB">
      <w:pPr>
        <w:pStyle w:val="R1"/>
        <w:ind w:hanging="397"/>
        <w:rPr>
          <w:ins w:id="223" w:author="Author"/>
          <w:noProof w:val="0"/>
        </w:rPr>
      </w:pPr>
      <w:ins w:id="224" w:author="Author">
        <w:r w:rsidRPr="00892A3C">
          <w:rPr>
            <w:noProof w:val="0"/>
          </w:rPr>
          <w:tab/>
          <w:t xml:space="preserve"> </w:t>
        </w:r>
        <w:r w:rsidRPr="00892A3C">
          <w:rPr>
            <w:noProof w:val="0"/>
          </w:rPr>
          <w:tab/>
        </w:r>
      </w:ins>
      <w:ins w:id="225" w:author="David Goggin" w:date="2018-04-08T15:15:00Z">
        <w:r w:rsidR="00BA79E4" w:rsidRPr="00892A3C">
          <w:rPr>
            <w:noProof w:val="0"/>
          </w:rPr>
          <w:t>There is an Earth station facility located near Uralla (the Uralla facility)</w:t>
        </w:r>
      </w:ins>
      <w:ins w:id="226" w:author="David Goggin" w:date="2018-04-08T15:16:00Z">
        <w:r w:rsidR="00BA79E4" w:rsidRPr="00892A3C">
          <w:rPr>
            <w:noProof w:val="0"/>
          </w:rPr>
          <w:t xml:space="preserve"> within the HCIS NU7K4. Services at this facility operate at various </w:t>
        </w:r>
      </w:ins>
      <w:ins w:id="227" w:author="David Goggin" w:date="2018-04-27T15:25:00Z">
        <w:r w:rsidR="00D55BC1">
          <w:rPr>
            <w:noProof w:val="0"/>
          </w:rPr>
          <w:t>frequencies</w:t>
        </w:r>
      </w:ins>
      <w:ins w:id="228" w:author="David Goggin" w:date="2018-04-08T15:16:00Z">
        <w:r w:rsidR="00BA79E4" w:rsidRPr="00892A3C">
          <w:rPr>
            <w:noProof w:val="0"/>
          </w:rPr>
          <w:t xml:space="preserve"> across the 3400-4200 MHz band. </w:t>
        </w:r>
      </w:ins>
      <w:ins w:id="229" w:author="Author">
        <w:del w:id="230" w:author="David Goggin" w:date="2018-04-08T15:15:00Z">
          <w:r w:rsidR="005503B7" w:rsidRPr="00892A3C" w:rsidDel="00BA79E4">
            <w:rPr>
              <w:noProof w:val="0"/>
            </w:rPr>
            <w:delText>TBD</w:delText>
          </w:r>
        </w:del>
      </w:ins>
    </w:p>
    <w:p w14:paraId="3678CD8A" w14:textId="5077BC64" w:rsidR="007D7EAE" w:rsidRPr="00892A3C" w:rsidRDefault="007D7EAE" w:rsidP="007D7EAE">
      <w:pPr>
        <w:pStyle w:val="HR"/>
        <w:jc w:val="both"/>
        <w:rPr>
          <w:ins w:id="231" w:author="Author"/>
          <w:bCs/>
          <w:noProof w:val="0"/>
        </w:rPr>
      </w:pPr>
      <w:ins w:id="232" w:author="Author">
        <w:r w:rsidRPr="00892A3C">
          <w:rPr>
            <w:rStyle w:val="CharSectno"/>
            <w:bCs/>
            <w:noProof w:val="0"/>
          </w:rPr>
          <w:t>10.2</w:t>
        </w:r>
        <w:r w:rsidRPr="00892A3C">
          <w:rPr>
            <w:bCs/>
            <w:noProof w:val="0"/>
          </w:rPr>
          <w:tab/>
          <w:t>Protection requirements</w:t>
        </w:r>
      </w:ins>
    </w:p>
    <w:p w14:paraId="06D6D7BF" w14:textId="4D36C689" w:rsidR="00BA79E4" w:rsidRPr="00892A3C" w:rsidRDefault="00BA79E4" w:rsidP="00CB4B8B">
      <w:pPr>
        <w:pStyle w:val="R1"/>
        <w:ind w:hanging="397"/>
        <w:rPr>
          <w:ins w:id="233" w:author="David Goggin" w:date="2018-04-08T15:11:00Z"/>
          <w:noProof w:val="0"/>
        </w:rPr>
      </w:pPr>
      <w:ins w:id="234" w:author="David Goggin" w:date="2018-04-08T15:20:00Z">
        <w:r w:rsidRPr="00892A3C">
          <w:rPr>
            <w:noProof w:val="0"/>
          </w:rPr>
          <w:t>(1)</w:t>
        </w:r>
        <w:r w:rsidRPr="00892A3C">
          <w:rPr>
            <w:noProof w:val="0"/>
          </w:rPr>
          <w:tab/>
        </w:r>
      </w:ins>
      <w:ins w:id="235" w:author="Author">
        <w:del w:id="236" w:author="David Goggin" w:date="2018-04-08T15:12:00Z">
          <w:r w:rsidR="007D7EAE" w:rsidRPr="00892A3C" w:rsidDel="00BA79E4">
            <w:rPr>
              <w:noProof w:val="0"/>
            </w:rPr>
            <w:tab/>
            <w:delText xml:space="preserve"> </w:delText>
          </w:r>
          <w:r w:rsidR="007D7EAE" w:rsidRPr="00892A3C" w:rsidDel="00BA79E4">
            <w:rPr>
              <w:noProof w:val="0"/>
            </w:rPr>
            <w:tab/>
          </w:r>
        </w:del>
      </w:ins>
      <w:ins w:id="237" w:author="David Goggin" w:date="2018-04-08T15:11:00Z">
        <w:r w:rsidRPr="00892A3C">
          <w:rPr>
            <w:noProof w:val="0"/>
          </w:rPr>
          <w:t xml:space="preserve">Radiocommunications transmitters operated under a spectrum licence in the 3.4 GHz band must </w:t>
        </w:r>
      </w:ins>
      <w:ins w:id="238" w:author="David Goggin" w:date="2018-04-08T15:12:00Z">
        <w:r w:rsidRPr="00892A3C">
          <w:rPr>
            <w:noProof w:val="0"/>
          </w:rPr>
          <w:t>protect</w:t>
        </w:r>
      </w:ins>
      <w:ins w:id="239" w:author="David Goggin" w:date="2018-04-08T15:16:00Z">
        <w:r w:rsidRPr="00892A3C">
          <w:rPr>
            <w:noProof w:val="0"/>
          </w:rPr>
          <w:t xml:space="preserve"> earth stations operating </w:t>
        </w:r>
      </w:ins>
      <w:ins w:id="240" w:author="David Goggin" w:date="2018-04-08T15:20:00Z">
        <w:r w:rsidRPr="00892A3C">
          <w:rPr>
            <w:noProof w:val="0"/>
          </w:rPr>
          <w:t xml:space="preserve">in the 3600-4200 MHz band </w:t>
        </w:r>
      </w:ins>
      <w:ins w:id="241" w:author="David Goggin" w:date="2018-04-08T15:16:00Z">
        <w:r w:rsidRPr="00892A3C">
          <w:rPr>
            <w:noProof w:val="0"/>
          </w:rPr>
          <w:t>at</w:t>
        </w:r>
      </w:ins>
      <w:ins w:id="242" w:author="David Goggin" w:date="2018-04-08T15:12:00Z">
        <w:r w:rsidRPr="00892A3C">
          <w:rPr>
            <w:noProof w:val="0"/>
          </w:rPr>
          <w:t xml:space="preserve"> the Urall</w:t>
        </w:r>
      </w:ins>
      <w:ins w:id="243" w:author="David Goggin" w:date="2018-04-27T15:26:00Z">
        <w:r w:rsidR="00D55BC1">
          <w:rPr>
            <w:noProof w:val="0"/>
          </w:rPr>
          <w:t>a</w:t>
        </w:r>
      </w:ins>
      <w:ins w:id="244" w:author="David Goggin" w:date="2018-04-08T15:12:00Z">
        <w:r w:rsidRPr="00892A3C">
          <w:rPr>
            <w:noProof w:val="0"/>
          </w:rPr>
          <w:t xml:space="preserve"> facility to the levels specified in </w:t>
        </w:r>
      </w:ins>
      <w:ins w:id="245" w:author="David Goggin" w:date="2018-04-08T15:11:00Z">
        <w:r w:rsidRPr="00892A3C">
          <w:rPr>
            <w:noProof w:val="0"/>
          </w:rPr>
          <w:t>RALI[ESPZ].</w:t>
        </w:r>
      </w:ins>
    </w:p>
    <w:p w14:paraId="43C1C5F3" w14:textId="5C0A8549" w:rsidR="00BA79E4" w:rsidRPr="00892A3C" w:rsidRDefault="00BA79E4" w:rsidP="00BA79E4">
      <w:pPr>
        <w:pStyle w:val="R1"/>
        <w:ind w:hanging="397"/>
        <w:rPr>
          <w:ins w:id="246" w:author="David Goggin" w:date="2018-04-08T15:20:00Z"/>
          <w:noProof w:val="0"/>
        </w:rPr>
      </w:pPr>
      <w:ins w:id="247" w:author="David Goggin" w:date="2018-04-08T15:20:00Z">
        <w:r w:rsidRPr="00892A3C">
          <w:rPr>
            <w:noProof w:val="0"/>
          </w:rPr>
          <w:t>(2)</w:t>
        </w:r>
        <w:r w:rsidRPr="00892A3C">
          <w:rPr>
            <w:noProof w:val="0"/>
          </w:rPr>
          <w:tab/>
        </w:r>
      </w:ins>
      <w:ins w:id="248" w:author="David Goggin" w:date="2018-04-08T15:21:00Z">
        <w:r w:rsidRPr="00892A3C">
          <w:rPr>
            <w:noProof w:val="0"/>
          </w:rPr>
          <w:t xml:space="preserve">No </w:t>
        </w:r>
      </w:ins>
      <w:ins w:id="249" w:author="David Goggin" w:date="2018-04-27T15:26:00Z">
        <w:r w:rsidR="00D55BC1" w:rsidRPr="00D55BC1">
          <w:rPr>
            <w:noProof w:val="0"/>
          </w:rPr>
          <w:t>protection</w:t>
        </w:r>
      </w:ins>
      <w:ins w:id="250" w:author="David Goggin" w:date="2018-04-08T15:21:00Z">
        <w:r w:rsidRPr="00892A3C">
          <w:rPr>
            <w:noProof w:val="0"/>
          </w:rPr>
          <w:t xml:space="preserve"> is afforded to earth stations operating in the 3400-3600 MHz band at the Uralla facility. However, </w:t>
        </w:r>
      </w:ins>
      <w:ins w:id="251" w:author="David Goggin" w:date="2018-04-08T15:23:00Z">
        <w:r w:rsidR="0046028B" w:rsidRPr="00892A3C">
          <w:rPr>
            <w:noProof w:val="0"/>
          </w:rPr>
          <w:t xml:space="preserve">the notification </w:t>
        </w:r>
      </w:ins>
      <w:ins w:id="252" w:author="David Goggin" w:date="2018-04-27T15:26:00Z">
        <w:r w:rsidR="00D55BC1" w:rsidRPr="00D55BC1">
          <w:rPr>
            <w:noProof w:val="0"/>
          </w:rPr>
          <w:t>requirements</w:t>
        </w:r>
      </w:ins>
      <w:ins w:id="253" w:author="David Goggin" w:date="2018-04-08T15:23:00Z">
        <w:r w:rsidR="0046028B" w:rsidRPr="00892A3C">
          <w:rPr>
            <w:noProof w:val="0"/>
          </w:rPr>
          <w:t xml:space="preserve"> specified </w:t>
        </w:r>
      </w:ins>
      <w:ins w:id="254" w:author="David Goggin" w:date="2018-04-08T15:22:00Z">
        <w:r w:rsidR="0046028B" w:rsidRPr="00892A3C">
          <w:rPr>
            <w:noProof w:val="0"/>
          </w:rPr>
          <w:t>in clause 4.2 of these guidelines</w:t>
        </w:r>
      </w:ins>
      <w:ins w:id="255" w:author="David Goggin" w:date="2018-04-08T15:23:00Z">
        <w:r w:rsidR="0046028B" w:rsidRPr="00892A3C">
          <w:rPr>
            <w:noProof w:val="0"/>
          </w:rPr>
          <w:t xml:space="preserve"> applies</w:t>
        </w:r>
      </w:ins>
      <w:ins w:id="256" w:author="David Goggin" w:date="2018-04-08T15:22:00Z">
        <w:r w:rsidR="0046028B" w:rsidRPr="00892A3C">
          <w:rPr>
            <w:noProof w:val="0"/>
          </w:rPr>
          <w:t xml:space="preserve">. </w:t>
        </w:r>
      </w:ins>
    </w:p>
    <w:p w14:paraId="7B1F79EC" w14:textId="77777777" w:rsidR="00BA79E4" w:rsidRPr="00D55BC1" w:rsidRDefault="00BA79E4" w:rsidP="00BA79E4">
      <w:pPr>
        <w:pStyle w:val="ListParagraph"/>
        <w:spacing w:before="120" w:line="260" w:lineRule="exact"/>
        <w:ind w:left="993"/>
        <w:contextualSpacing w:val="0"/>
        <w:jc w:val="both"/>
        <w:rPr>
          <w:ins w:id="257" w:author="David Goggin" w:date="2018-04-08T15:11:00Z"/>
        </w:rPr>
      </w:pPr>
    </w:p>
    <w:p w14:paraId="1ED59C5F" w14:textId="77777777" w:rsidR="00BA79E4" w:rsidRPr="00892A3C" w:rsidRDefault="00BA79E4" w:rsidP="00CB4B8B">
      <w:pPr>
        <w:spacing w:after="120"/>
        <w:ind w:left="993"/>
        <w:jc w:val="both"/>
        <w:rPr>
          <w:ins w:id="258" w:author="David Goggin" w:date="2018-04-08T15:14:00Z"/>
          <w:i/>
          <w:noProof w:val="0"/>
        </w:rPr>
      </w:pPr>
      <w:ins w:id="259" w:author="David Goggin" w:date="2018-04-08T15:13:00Z">
        <w:r w:rsidRPr="00892A3C">
          <w:rPr>
            <w:rFonts w:ascii="TimesNewRoman" w:hAnsi="TimesNewRoman"/>
            <w:i/>
            <w:noProof w:val="0"/>
            <w:sz w:val="20"/>
          </w:rPr>
          <w:t xml:space="preserve">Note 1: </w:t>
        </w:r>
        <w:r w:rsidRPr="00892A3C">
          <w:rPr>
            <w:rFonts w:ascii="TimesNewRoman" w:hAnsi="TimesNewRoman"/>
            <w:noProof w:val="0"/>
            <w:sz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892A3C">
          <w:rPr>
            <w:i/>
            <w:noProof w:val="0"/>
          </w:rPr>
          <w:t xml:space="preserve"> </w:t>
        </w:r>
      </w:ins>
    </w:p>
    <w:p w14:paraId="44A9046E" w14:textId="4AAF4CF5" w:rsidR="00BA79E4" w:rsidRPr="00892A3C" w:rsidRDefault="00BA79E4" w:rsidP="00BA79E4">
      <w:pPr>
        <w:spacing w:after="120"/>
        <w:ind w:left="993"/>
        <w:jc w:val="both"/>
        <w:rPr>
          <w:ins w:id="260" w:author="David Goggin" w:date="2018-04-08T15:14:00Z"/>
          <w:noProof w:val="0"/>
        </w:rPr>
      </w:pPr>
      <w:ins w:id="261" w:author="David Goggin" w:date="2018-04-08T15:14:00Z">
        <w:r w:rsidRPr="00892A3C">
          <w:rPr>
            <w:rFonts w:ascii="TimesNewRoman" w:hAnsi="TimesNewRoman"/>
            <w:i/>
            <w:noProof w:val="0"/>
            <w:sz w:val="20"/>
          </w:rPr>
          <w:t xml:space="preserve">Note 2: </w:t>
        </w:r>
        <w:r w:rsidRPr="00892A3C">
          <w:rPr>
            <w:rFonts w:ascii="TimesNewRoman" w:hAnsi="TimesNewRoman"/>
            <w:noProof w:val="0"/>
            <w:sz w:val="20"/>
          </w:rPr>
          <w:t>The long-term viability of the Uralla facility may be reviewed in the future. This is in light of the increasing demand for fixed and mobile broadband capacity, growing international interest in the 3700–</w:t>
        </w:r>
        <w:bookmarkStart w:id="262" w:name="_GoBack"/>
        <w:bookmarkEnd w:id="262"/>
        <w:r w:rsidRPr="00892A3C">
          <w:rPr>
            <w:rFonts w:ascii="TimesNewRoman" w:hAnsi="TimesNewRoman"/>
            <w:noProof w:val="0"/>
            <w:sz w:val="20"/>
          </w:rPr>
          <w:t xml:space="preserve">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892A3C">
          <w:rPr>
            <w:i/>
            <w:noProof w:val="0"/>
          </w:rPr>
          <w:t xml:space="preserve"> </w:t>
        </w:r>
      </w:ins>
    </w:p>
    <w:p w14:paraId="537208D7" w14:textId="03DCB218" w:rsidR="007D7EAE" w:rsidRPr="00892A3C" w:rsidRDefault="005503B7" w:rsidP="00CB4B8B">
      <w:pPr>
        <w:spacing w:after="120"/>
        <w:ind w:left="993"/>
        <w:jc w:val="both"/>
        <w:rPr>
          <w:ins w:id="263" w:author="Author"/>
          <w:noProof w:val="0"/>
        </w:rPr>
      </w:pPr>
      <w:ins w:id="264" w:author="Author">
        <w:del w:id="265" w:author="David Goggin" w:date="2018-04-08T15:11:00Z">
          <w:r w:rsidRPr="00892A3C" w:rsidDel="00BA79E4">
            <w:rPr>
              <w:noProof w:val="0"/>
            </w:rPr>
            <w:delText>TBD</w:delText>
          </w:r>
        </w:del>
      </w:ins>
    </w:p>
    <w:p w14:paraId="78AA1ED1" w14:textId="73BD5A3E" w:rsidR="00A374BB" w:rsidRPr="00892A3C" w:rsidRDefault="00A374BB" w:rsidP="007D7EAE">
      <w:pPr>
        <w:spacing w:before="120"/>
        <w:jc w:val="both"/>
        <w:rPr>
          <w:noProof w:val="0"/>
        </w:rPr>
      </w:pPr>
    </w:p>
    <w:sectPr w:rsidR="00A374BB" w:rsidRPr="00892A3C" w:rsidSect="005E7BB7">
      <w:headerReference w:type="even" r:id="rId13"/>
      <w:footerReference w:type="default" r:id="rId14"/>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altName w:val="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77777777" w:rsidR="007A4C53" w:rsidRDefault="0037432F" w:rsidP="00FB3D88">
    <w:pPr>
      <w:pStyle w:val="Footer"/>
      <w:jc w:val="right"/>
    </w:pPr>
    <w:r>
      <w:fldChar w:fldCharType="begin"/>
    </w:r>
    <w:r>
      <w:instrText xml:space="preserve"> PAGE   \* MERGEFORMAT </w:instrText>
    </w:r>
    <w:r>
      <w:fldChar w:fldCharType="separate"/>
    </w:r>
    <w:r w:rsidR="00892A3C">
      <w:t>15</w:t>
    </w:r>
    <w:r>
      <w:fldChar w:fldCharType="end"/>
    </w:r>
  </w:p>
  <w:p w14:paraId="2691EDE1" w14:textId="77777777" w:rsidR="007A4C53" w:rsidRPr="00C32E84" w:rsidRDefault="007A4C53" w:rsidP="00C32E84">
    <w:pPr>
      <w:pStyle w:val="Footer"/>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nsid w:val="5F72604D"/>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4"/>
  </w:num>
  <w:num w:numId="9">
    <w:abstractNumId w:val="8"/>
  </w:num>
  <w:num w:numId="10">
    <w:abstractNumId w:val="3"/>
  </w:num>
  <w:num w:numId="11">
    <w:abstractNumId w:val="10"/>
  </w:num>
  <w:num w:numId="12">
    <w:abstractNumId w:val="15"/>
  </w:num>
  <w:num w:numId="13">
    <w:abstractNumId w:val="0"/>
  </w:num>
  <w:num w:numId="14">
    <w:abstractNumId w:val="11"/>
  </w:num>
  <w:num w:numId="15">
    <w:abstractNumId w:val="9"/>
  </w:num>
  <w:num w:numId="16">
    <w:abstractNumId w:val="13"/>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Goggin">
    <w15:presenceInfo w15:providerId="AD" w15:userId="S-1-5-21-3934787695-940495874-2683032969-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trackRevisions/>
  <w:defaultTabStop w:val="720"/>
  <w:drawingGridHorizontalSpacing w:val="12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848"/>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94DBC"/>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37B94"/>
    <w:rsid w:val="00442478"/>
    <w:rsid w:val="00443273"/>
    <w:rsid w:val="0044430C"/>
    <w:rsid w:val="004513B5"/>
    <w:rsid w:val="0045173B"/>
    <w:rsid w:val="0045208F"/>
    <w:rsid w:val="00452FED"/>
    <w:rsid w:val="004548FD"/>
    <w:rsid w:val="00454D68"/>
    <w:rsid w:val="004552AC"/>
    <w:rsid w:val="00457033"/>
    <w:rsid w:val="00457B9B"/>
    <w:rsid w:val="00457E8E"/>
    <w:rsid w:val="0046028B"/>
    <w:rsid w:val="004615CE"/>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5469"/>
    <w:rsid w:val="005455B4"/>
    <w:rsid w:val="00545E30"/>
    <w:rsid w:val="005503B7"/>
    <w:rsid w:val="005518C9"/>
    <w:rsid w:val="00552D68"/>
    <w:rsid w:val="005538EE"/>
    <w:rsid w:val="00554E74"/>
    <w:rsid w:val="00556DF6"/>
    <w:rsid w:val="00557637"/>
    <w:rsid w:val="00560338"/>
    <w:rsid w:val="00572986"/>
    <w:rsid w:val="00574D0B"/>
    <w:rsid w:val="00575A9E"/>
    <w:rsid w:val="00575E13"/>
    <w:rsid w:val="00576575"/>
    <w:rsid w:val="00577152"/>
    <w:rsid w:val="005775D5"/>
    <w:rsid w:val="005777F9"/>
    <w:rsid w:val="00581D0A"/>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4AC8"/>
    <w:rsid w:val="005D7D6B"/>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B0F50"/>
    <w:rsid w:val="007B1496"/>
    <w:rsid w:val="007B1EA4"/>
    <w:rsid w:val="007B64F1"/>
    <w:rsid w:val="007B6E79"/>
    <w:rsid w:val="007C0069"/>
    <w:rsid w:val="007C06EF"/>
    <w:rsid w:val="007C29F0"/>
    <w:rsid w:val="007C4174"/>
    <w:rsid w:val="007C4EE2"/>
    <w:rsid w:val="007C5CC2"/>
    <w:rsid w:val="007C7712"/>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33837"/>
    <w:rsid w:val="00840C6D"/>
    <w:rsid w:val="008413EC"/>
    <w:rsid w:val="00841420"/>
    <w:rsid w:val="00841677"/>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2A3C"/>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44A0"/>
    <w:rsid w:val="00A045EF"/>
    <w:rsid w:val="00A04E9A"/>
    <w:rsid w:val="00A0649D"/>
    <w:rsid w:val="00A132B2"/>
    <w:rsid w:val="00A16093"/>
    <w:rsid w:val="00A2134F"/>
    <w:rsid w:val="00A35453"/>
    <w:rsid w:val="00A371AC"/>
    <w:rsid w:val="00A374BB"/>
    <w:rsid w:val="00A40343"/>
    <w:rsid w:val="00A416E3"/>
    <w:rsid w:val="00A4651C"/>
    <w:rsid w:val="00A50F2D"/>
    <w:rsid w:val="00A5134F"/>
    <w:rsid w:val="00A51379"/>
    <w:rsid w:val="00A513EE"/>
    <w:rsid w:val="00A53C39"/>
    <w:rsid w:val="00A56278"/>
    <w:rsid w:val="00A62E5D"/>
    <w:rsid w:val="00A64666"/>
    <w:rsid w:val="00A708DE"/>
    <w:rsid w:val="00A7119E"/>
    <w:rsid w:val="00A75C89"/>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56AC"/>
    <w:rsid w:val="00B156E2"/>
    <w:rsid w:val="00B21210"/>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A79E4"/>
    <w:rsid w:val="00BB2605"/>
    <w:rsid w:val="00BB27DC"/>
    <w:rsid w:val="00BB552A"/>
    <w:rsid w:val="00BB5548"/>
    <w:rsid w:val="00BB6ABD"/>
    <w:rsid w:val="00BC075A"/>
    <w:rsid w:val="00BC5B1A"/>
    <w:rsid w:val="00BC5FEB"/>
    <w:rsid w:val="00BD7FCA"/>
    <w:rsid w:val="00BE3251"/>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4056"/>
    <w:rsid w:val="00CA4C27"/>
    <w:rsid w:val="00CA4CDE"/>
    <w:rsid w:val="00CA51D3"/>
    <w:rsid w:val="00CA60EF"/>
    <w:rsid w:val="00CB190A"/>
    <w:rsid w:val="00CB4B8B"/>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E7B0A"/>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4731"/>
    <w:rsid w:val="00D34B70"/>
    <w:rsid w:val="00D45A18"/>
    <w:rsid w:val="00D46DD0"/>
    <w:rsid w:val="00D54F39"/>
    <w:rsid w:val="00D55BC1"/>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123CE"/>
    <w:rsid w:val="00E12ABB"/>
    <w:rsid w:val="00E12F85"/>
    <w:rsid w:val="00E14A00"/>
    <w:rsid w:val="00E14FF0"/>
    <w:rsid w:val="00E15843"/>
    <w:rsid w:val="00E172F6"/>
    <w:rsid w:val="00E23742"/>
    <w:rsid w:val="00E23B2E"/>
    <w:rsid w:val="00E32392"/>
    <w:rsid w:val="00E32BB4"/>
    <w:rsid w:val="00E366B2"/>
    <w:rsid w:val="00E42450"/>
    <w:rsid w:val="00E4350E"/>
    <w:rsid w:val="00E43EAE"/>
    <w:rsid w:val="00E51843"/>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1E26"/>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6598"/>
    <w:rsid w:val="00FE7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691ED02"/>
  <w15:docId w15:val="{D49E8161-22B6-407D-A5EF-7FFD31009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A6F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4" Type="http://schemas.openxmlformats.org/officeDocument/2006/relationships/footer" Target="footer1.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3A7D9BEC9CF8479A1CCE1A0722967D" ma:contentTypeVersion="0" ma:contentTypeDescription="Create a new document." ma:contentTypeScope="" ma:versionID="46118f21114f066bf967519c4ceaa1d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F7A21-E4D8-4F5D-AAF7-A7A42E2101F4}"/>
</file>

<file path=customXml/itemProps2.xml><?xml version="1.0" encoding="utf-8"?>
<ds:datastoreItem xmlns:ds="http://schemas.openxmlformats.org/officeDocument/2006/customXml" ds:itemID="{83681CCE-CA76-44EA-934C-31B709E0AF4F}">
  <ds:schemaRefs>
    <ds:schemaRef ds:uri="http://schemas.microsoft.com/sharepoint/v3/contenttype/forms"/>
  </ds:schemaRefs>
</ds:datastoreItem>
</file>

<file path=customXml/itemProps3.xml><?xml version="1.0" encoding="utf-8"?>
<ds:datastoreItem xmlns:ds="http://schemas.openxmlformats.org/officeDocument/2006/customXml" ds:itemID="{9D620213-748B-45DF-B76A-F4CAFE0F0D69}">
  <ds:schemaRefs>
    <ds:schemaRef ds:uri="http://purl.org/dc/dcmitype/"/>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1d983eb4-33f7-44b0-aea1-cbdcf0c55136"/>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7376569B-B0C9-4741-910D-9D380DBBE4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94A774C-F657-4399-8250-0814BB04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15</Pages>
  <Words>3757</Words>
  <Characters>21417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Goggin</dc:creator>
  <cp:keywords/>
  <dc:description/>
  <cp:lastModifiedBy>David Goggin</cp:lastModifiedBy>
  <cp:revision>8</cp:revision>
  <dcterms:created xsi:type="dcterms:W3CDTF">2018-04-09T02:42:00Z</dcterms:created>
  <dcterms:modified xsi:type="dcterms:W3CDTF">2018-04-29T05:08:00Z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ActiveItemListId">
    <vt:lpwstr>{f1c3c3d6-c421-46f6-a621-f79f6b29635f}</vt:lpwstr>
  </property>
  <property fmtid="{D5CDD505-2E9C-101B-9397-08002B2CF9AE}" pid="4" name="ContentTypeId">
    <vt:lpwstr>0x010100033A7D9BEC9CF8479A1CCE1A0722967D</vt:lpwstr>
  </property>
  <property fmtid="{D5CDD505-2E9C-101B-9397-08002B2CF9AE}" pid="5" name="RecordPoint_SubmissionCompleted">
    <vt:lpwstr>2015-04-23T16:20:46.4530267+10:00</vt:lpwstr>
  </property>
  <property fmtid="{D5CDD505-2E9C-101B-9397-08002B2CF9AE}" pid="6" name="RecordPoint_RecordFormat">
    <vt:lpwstr/>
  </property>
  <property fmtid="{D5CDD505-2E9C-101B-9397-08002B2CF9AE}" pid="7" name="RecordPoint_ActiveItemMoved">
    <vt:lpwstr/>
  </property>
  <property fmtid="{D5CDD505-2E9C-101B-9397-08002B2CF9AE}" pid="8" name="RecordPoint_ActiveItemUniqueId">
    <vt:lpwstr>{a63fdc20-bdb8-4b70-ba95-ff7b52730987}</vt:lpwstr>
  </property>
  <property fmtid="{D5CDD505-2E9C-101B-9397-08002B2CF9AE}" pid="9" name="RecordPoint_ActiveItemWebId">
    <vt:lpwstr>{e61cc4da-a431-400f-9f48-bf2ba12a7e9a}</vt:lpwstr>
  </property>
  <property fmtid="{D5CDD505-2E9C-101B-9397-08002B2CF9AE}" pid="10" name="RecordPoint_WorkflowType">
    <vt:lpwstr>ActiveSubmitStub</vt:lpwstr>
  </property>
  <property fmtid="{D5CDD505-2E9C-101B-9397-08002B2CF9AE}" pid="11" name="_dlc_DocIdItemGuid">
    <vt:lpwstr>6dee3abf-3152-43c7-8362-286b3cc971e7</vt:lpwstr>
  </property>
  <property fmtid="{D5CDD505-2E9C-101B-9397-08002B2CF9AE}" pid="12" name="RecordPoint_ActiveItemSiteId">
    <vt:lpwstr>{7ba5f3c1-1ab9-4cc3-a7c0-334d2b0aec73}</vt:lpwstr>
  </property>
</Properties>
</file>