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E5C09" w14:textId="77777777" w:rsidR="00960591" w:rsidRDefault="00BE51AF" w:rsidP="00AA146F">
      <w:pPr>
        <w:jc w:val="both"/>
      </w:pPr>
      <w:r>
        <w:drawing>
          <wp:inline distT="0" distB="0" distL="0" distR="0" wp14:anchorId="1E02D205" wp14:editId="10E22301">
            <wp:extent cx="1419225" cy="1114425"/>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8"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77777777" w:rsidR="003B5585" w:rsidRPr="0055247E" w:rsidRDefault="00960591" w:rsidP="009C1DA2">
      <w:pPr>
        <w:pStyle w:val="Title"/>
        <w:outlineLvl w:val="0"/>
        <w:rPr>
          <w:sz w:val="36"/>
          <w:szCs w:val="36"/>
        </w:rPr>
      </w:pPr>
      <w:bookmarkStart w:id="0" w:name="Citation"/>
      <w:r w:rsidRPr="0055247E">
        <w:rPr>
          <w:sz w:val="36"/>
          <w:szCs w:val="36"/>
        </w:rPr>
        <w:t>Radiocommunications (Unacceptable Levels of Interference</w:t>
      </w:r>
      <w:r w:rsidR="00110EC5" w:rsidRPr="0055247E">
        <w:rPr>
          <w:sz w:val="36"/>
          <w:szCs w:val="36"/>
        </w:rPr>
        <w:t> </w:t>
      </w:r>
      <w:r w:rsidRPr="0055247E">
        <w:rPr>
          <w:sz w:val="36"/>
          <w:szCs w:val="36"/>
        </w:rPr>
        <w:t xml:space="preserve">— </w:t>
      </w:r>
      <w:r w:rsidR="00635325">
        <w:rPr>
          <w:sz w:val="36"/>
          <w:szCs w:val="36"/>
        </w:rPr>
        <w:t>3.4</w:t>
      </w:r>
      <w:r w:rsidR="0095012A" w:rsidRPr="0055247E">
        <w:rPr>
          <w:sz w:val="36"/>
          <w:szCs w:val="36"/>
        </w:rPr>
        <w:t xml:space="preserve"> G</w:t>
      </w:r>
      <w:r w:rsidRPr="0055247E">
        <w:rPr>
          <w:sz w:val="36"/>
          <w:szCs w:val="36"/>
        </w:rPr>
        <w:t xml:space="preserve">Hz Band) Determination </w:t>
      </w:r>
      <w:bookmarkEnd w:id="0"/>
      <w:r w:rsidR="00635325" w:rsidRPr="00FB1C66">
        <w:rPr>
          <w:sz w:val="36"/>
          <w:szCs w:val="36"/>
        </w:rPr>
        <w:t>201</w:t>
      </w:r>
      <w:r w:rsidR="00FB1C66" w:rsidRPr="00FB1C66">
        <w:rPr>
          <w:sz w:val="36"/>
          <w:szCs w:val="36"/>
        </w:rPr>
        <w:t>5</w:t>
      </w:r>
    </w:p>
    <w:p w14:paraId="5B9C1BCB" w14:textId="77777777" w:rsidR="00066A5B" w:rsidRDefault="00066A5B" w:rsidP="00AA146F">
      <w:pPr>
        <w:pStyle w:val="CoverAct"/>
        <w:jc w:val="both"/>
      </w:pPr>
      <w:bookmarkStart w:id="1" w:name="Act"/>
    </w:p>
    <w:p w14:paraId="0EE32393" w14:textId="77777777" w:rsidR="00960591" w:rsidRDefault="00960591" w:rsidP="00AA146F">
      <w:pPr>
        <w:pStyle w:val="CoverAct"/>
        <w:jc w:val="both"/>
        <w:rPr>
          <w:lang w:val="en-US"/>
        </w:rPr>
      </w:pPr>
      <w:r>
        <w:t>Radiocommunications Act 1992</w:t>
      </w:r>
      <w:bookmarkEnd w:id="1"/>
    </w:p>
    <w:p w14:paraId="4A329FFA" w14:textId="77777777" w:rsidR="00AA24C9" w:rsidRDefault="00AA24C9" w:rsidP="00AA24C9">
      <w:pPr>
        <w:pStyle w:val="MadeunderText"/>
      </w:pPr>
      <w:r w:rsidRPr="00B81D48">
        <w:t>made under</w:t>
      </w:r>
      <w:r>
        <w:t xml:space="preserve"> subsection 145(4) of the </w:t>
      </w:r>
    </w:p>
    <w:p w14:paraId="1F46B5FA" w14:textId="13302293" w:rsidR="00AA24C9" w:rsidRPr="00DF44E2" w:rsidRDefault="00AA24C9" w:rsidP="00AA24C9">
      <w:pPr>
        <w:pStyle w:val="MadeunderText"/>
      </w:pPr>
      <w:r w:rsidRPr="00EC4371">
        <w:rPr>
          <w:i/>
        </w:rPr>
        <w:t>Radiocommunications Act 1992</w:t>
      </w:r>
      <w:r w:rsidRPr="00EC4371">
        <w:t>.</w:t>
      </w:r>
    </w:p>
    <w:p w14:paraId="76BFFD0D" w14:textId="77777777" w:rsidR="00AA24C9" w:rsidRPr="00DF44E2" w:rsidRDefault="00AA24C9" w:rsidP="00AA24C9"/>
    <w:p w14:paraId="01202A31" w14:textId="77777777" w:rsidR="00D0669B" w:rsidRDefault="00D0669B">
      <w:pPr>
        <w:rPr>
          <w:b/>
        </w:rPr>
      </w:pPr>
      <w:bookmarkStart w:id="2" w:name="_Toc327954136"/>
    </w:p>
    <w:p w14:paraId="49FF3872" w14:textId="77777777" w:rsidR="00D0669B" w:rsidRDefault="00D0669B">
      <w:pPr>
        <w:rPr>
          <w:b/>
        </w:rPr>
      </w:pPr>
    </w:p>
    <w:p w14:paraId="5F25526B" w14:textId="77777777" w:rsidR="00D0669B" w:rsidRDefault="00D0669B">
      <w:pPr>
        <w:rPr>
          <w:b/>
        </w:rPr>
      </w:pPr>
    </w:p>
    <w:p w14:paraId="35D7B27B" w14:textId="77777777" w:rsidR="00D0669B" w:rsidRDefault="00D0669B">
      <w:pPr>
        <w:rPr>
          <w:b/>
        </w:rPr>
      </w:pPr>
    </w:p>
    <w:p w14:paraId="2EE6E9D5" w14:textId="77777777" w:rsidR="00D0669B" w:rsidRDefault="00D0669B">
      <w:pPr>
        <w:rPr>
          <w:b/>
        </w:rPr>
      </w:pPr>
    </w:p>
    <w:p w14:paraId="6BA55F5A" w14:textId="77777777" w:rsidR="00D0669B" w:rsidRDefault="00D0669B">
      <w:pPr>
        <w:rPr>
          <w:b/>
        </w:rPr>
      </w:pPr>
    </w:p>
    <w:p w14:paraId="4247EAC5" w14:textId="77777777" w:rsidR="00D0669B" w:rsidRDefault="00D0669B">
      <w:pPr>
        <w:rPr>
          <w:b/>
        </w:rPr>
      </w:pPr>
    </w:p>
    <w:p w14:paraId="5C0650C5" w14:textId="77777777" w:rsidR="00D0669B" w:rsidRDefault="00D0669B">
      <w:pPr>
        <w:rPr>
          <w:b/>
        </w:rPr>
      </w:pPr>
    </w:p>
    <w:p w14:paraId="79558129" w14:textId="77777777" w:rsidR="00D0669B" w:rsidRDefault="00D0669B">
      <w:pPr>
        <w:rPr>
          <w:b/>
        </w:rPr>
      </w:pPr>
    </w:p>
    <w:p w14:paraId="6048FBCD" w14:textId="77777777" w:rsidR="00D0669B" w:rsidRDefault="00D0669B">
      <w:pPr>
        <w:rPr>
          <w:b/>
        </w:rPr>
      </w:pPr>
    </w:p>
    <w:p w14:paraId="6AF0D5B1" w14:textId="77777777" w:rsidR="00D0669B" w:rsidRDefault="00D0669B">
      <w:pPr>
        <w:rPr>
          <w:b/>
        </w:rPr>
      </w:pPr>
    </w:p>
    <w:p w14:paraId="3442C88F" w14:textId="77777777" w:rsidR="00D0669B" w:rsidRDefault="00D0669B">
      <w:pPr>
        <w:rPr>
          <w:b/>
        </w:rPr>
      </w:pPr>
    </w:p>
    <w:p w14:paraId="0114E71A" w14:textId="77777777" w:rsidR="00D0669B" w:rsidRDefault="00D0669B">
      <w:pPr>
        <w:rPr>
          <w:b/>
        </w:rPr>
      </w:pPr>
    </w:p>
    <w:p w14:paraId="19F2790F" w14:textId="77777777" w:rsidR="00D0669B" w:rsidRDefault="00D0669B">
      <w:pPr>
        <w:rPr>
          <w:b/>
        </w:rPr>
      </w:pPr>
    </w:p>
    <w:p w14:paraId="061AF92A" w14:textId="77777777" w:rsidR="00D0669B" w:rsidRDefault="00D0669B">
      <w:pPr>
        <w:rPr>
          <w:b/>
        </w:rPr>
      </w:pPr>
    </w:p>
    <w:p w14:paraId="53D56E86" w14:textId="77777777" w:rsidR="00D0669B" w:rsidRPr="00E318F7" w:rsidRDefault="00D0669B" w:rsidP="00D0669B">
      <w:r>
        <w:t>Prepared by the Australian Communications and Media Authority, Melbourne</w:t>
      </w:r>
    </w:p>
    <w:p w14:paraId="4228E269" w14:textId="77777777" w:rsidR="00AA24C9" w:rsidRDefault="00AA24C9">
      <w:pPr>
        <w:rPr>
          <w:b/>
        </w:rPr>
      </w:pPr>
      <w:r>
        <w:rPr>
          <w:b/>
        </w:rPr>
        <w:br w:type="page"/>
      </w:r>
    </w:p>
    <w:p w14:paraId="02DE09CA" w14:textId="70C07C51" w:rsidR="003B5585" w:rsidRDefault="00276296" w:rsidP="00AA146F">
      <w:pPr>
        <w:pStyle w:val="HR"/>
        <w:ind w:left="426" w:hanging="426"/>
        <w:jc w:val="both"/>
        <w:outlineLvl w:val="1"/>
        <w:rPr>
          <w:b w:val="0"/>
          <w:sz w:val="18"/>
        </w:rPr>
      </w:pPr>
      <w:r w:rsidRPr="00CF1208">
        <w:rPr>
          <w:rStyle w:val="CharSectno"/>
        </w:rPr>
        <w:lastRenderedPageBreak/>
        <w:t>1</w:t>
      </w:r>
      <w:r>
        <w:tab/>
      </w:r>
      <w:r w:rsidR="004D5C96">
        <w:t>Name of Determination</w:t>
      </w:r>
      <w:bookmarkEnd w:id="2"/>
    </w:p>
    <w:p w14:paraId="1B2A4055" w14:textId="77777777" w:rsidR="00276296" w:rsidRDefault="00276296" w:rsidP="00AA146F">
      <w:pPr>
        <w:pStyle w:val="R1"/>
        <w:ind w:left="426" w:hanging="426"/>
        <w:rPr>
          <w:b/>
        </w:rPr>
      </w:pPr>
      <w:r>
        <w:rPr>
          <w:b/>
        </w:rPr>
        <w:tab/>
      </w:r>
      <w:r>
        <w:rPr>
          <w:b/>
        </w:rPr>
        <w:tab/>
      </w:r>
      <w:r>
        <w:t xml:space="preserve">This </w:t>
      </w:r>
      <w:r w:rsidR="004D5C96">
        <w:t>D</w:t>
      </w:r>
      <w:r>
        <w:t xml:space="preserve">etermination is the </w:t>
      </w:r>
      <w:r w:rsidRPr="00483515">
        <w:rPr>
          <w:i/>
        </w:rPr>
        <w:t>Radiocommunications (Unacceptable Levels of Interference</w:t>
      </w:r>
      <w:r w:rsidR="00110EC5">
        <w:rPr>
          <w:i/>
        </w:rPr>
        <w:t> </w:t>
      </w:r>
      <w:r>
        <w:rPr>
          <w:i/>
        </w:rPr>
        <w:t>—</w:t>
      </w:r>
      <w:r w:rsidRPr="00483515">
        <w:rPr>
          <w:i/>
        </w:rPr>
        <w:t xml:space="preserve"> </w:t>
      </w:r>
      <w:r w:rsidR="00635325">
        <w:rPr>
          <w:i/>
        </w:rPr>
        <w:t>3.4</w:t>
      </w:r>
      <w:r w:rsidR="0095012A">
        <w:rPr>
          <w:i/>
        </w:rPr>
        <w:t xml:space="preserve"> G</w:t>
      </w:r>
      <w:r w:rsidRPr="00483515">
        <w:rPr>
          <w:i/>
        </w:rPr>
        <w:t xml:space="preserve">Hz Band) Determination </w:t>
      </w:r>
      <w:r w:rsidR="0095012A">
        <w:rPr>
          <w:i/>
        </w:rPr>
        <w:t>201</w:t>
      </w:r>
      <w:r w:rsidR="00FB1C66">
        <w:rPr>
          <w:i/>
        </w:rPr>
        <w:t>5</w:t>
      </w:r>
      <w:r>
        <w:t>.</w:t>
      </w:r>
      <w:r w:rsidR="001940EE">
        <w:t xml:space="preserve"> </w:t>
      </w:r>
    </w:p>
    <w:p w14:paraId="6910DE1B" w14:textId="77777777" w:rsidR="003B5585" w:rsidRPr="00100FE2" w:rsidRDefault="004D5C96" w:rsidP="00100FE2">
      <w:pPr>
        <w:pStyle w:val="HR"/>
        <w:widowControl w:val="0"/>
        <w:ind w:left="426" w:hanging="426"/>
        <w:jc w:val="both"/>
        <w:outlineLvl w:val="1"/>
        <w:rPr>
          <w:rStyle w:val="CharSchNo"/>
        </w:rPr>
      </w:pPr>
      <w:bookmarkStart w:id="3" w:name="_Toc327954139"/>
      <w:r w:rsidRPr="00100FE2">
        <w:rPr>
          <w:rStyle w:val="CharSchNo"/>
        </w:rPr>
        <w:t>4</w:t>
      </w:r>
      <w:r w:rsidR="00276296" w:rsidRPr="00100FE2">
        <w:rPr>
          <w:rStyle w:val="CharSchNo"/>
        </w:rPr>
        <w:tab/>
      </w:r>
      <w:r w:rsidR="00276296" w:rsidRPr="00100FE2">
        <w:t>Purpose</w:t>
      </w:r>
      <w:bookmarkEnd w:id="3"/>
    </w:p>
    <w:p w14:paraId="4725AB31" w14:textId="77777777" w:rsidR="00276296" w:rsidRDefault="00276296" w:rsidP="00100FE2">
      <w:pPr>
        <w:pStyle w:val="R1"/>
        <w:keepNext/>
        <w:widowControl w:val="0"/>
        <w:ind w:left="426" w:hanging="426"/>
      </w:pPr>
      <w:r>
        <w:tab/>
      </w:r>
      <w:r>
        <w:tab/>
        <w:t xml:space="preserve">This </w:t>
      </w:r>
      <w:r w:rsidR="004D5C96">
        <w:t>D</w:t>
      </w:r>
      <w:r>
        <w:t xml:space="preserve">etermination </w:t>
      </w:r>
      <w:r w:rsidR="00012744">
        <w:t xml:space="preserve">is made for the purposes of section 145 of the Act and </w:t>
      </w:r>
      <w:r>
        <w:t xml:space="preserve">sets out what is an unacceptable level of interference caused by a </w:t>
      </w:r>
      <w:r w:rsidR="004D5C96">
        <w:t xml:space="preserve">radiocommunications </w:t>
      </w:r>
      <w:r>
        <w:t xml:space="preserve">transmitter operating under a spectrum licence issued in the </w:t>
      </w:r>
      <w:r w:rsidR="00635325">
        <w:t>3.4</w:t>
      </w:r>
      <w:r w:rsidR="0095012A">
        <w:t xml:space="preserve"> G</w:t>
      </w:r>
      <w:r>
        <w:t>Hz band, so as to ensure that high levels of emission from</w:t>
      </w:r>
      <w:r w:rsidR="004D5C96">
        <w:t xml:space="preserve"> radiocommunications</w:t>
      </w:r>
      <w:r>
        <w:t xml:space="preserve"> transmitters operated under a </w:t>
      </w:r>
      <w:r w:rsidR="004D5C96">
        <w:t xml:space="preserve">spectrum </w:t>
      </w:r>
      <w:r>
        <w:t>licence are kept within the geographic area and frequency band of the licence</w:t>
      </w:r>
      <w:r w:rsidR="004D5C96">
        <w:t>.</w:t>
      </w:r>
    </w:p>
    <w:p w14:paraId="0B255A89" w14:textId="77777777" w:rsidR="004D5C96" w:rsidRDefault="00276296" w:rsidP="007F4ACA">
      <w:pPr>
        <w:pStyle w:val="Note"/>
        <w:tabs>
          <w:tab w:val="left" w:pos="1134"/>
        </w:tabs>
        <w:ind w:left="426"/>
      </w:pPr>
      <w:r w:rsidRPr="003B2578">
        <w:rPr>
          <w:i/>
          <w:szCs w:val="20"/>
        </w:rPr>
        <w:t>Note 1</w:t>
      </w:r>
      <w:r w:rsidR="004D5C96">
        <w:rPr>
          <w:szCs w:val="20"/>
        </w:rPr>
        <w:tab/>
      </w:r>
      <w:r w:rsidR="004D5C96">
        <w:t xml:space="preserve">Under section 145 of the Act, the </w:t>
      </w:r>
      <w:r w:rsidR="004D5C96" w:rsidRPr="002E3189">
        <w:t xml:space="preserve">ACMA may refuse to register a </w:t>
      </w:r>
      <w:r w:rsidR="004D5C96">
        <w:t>radiocommunications</w:t>
      </w:r>
      <w:r w:rsidR="004D5C96" w:rsidRPr="002E3189">
        <w:t xml:space="preserve"> transmitter if </w:t>
      </w:r>
      <w:r w:rsidR="004D5C96">
        <w:t xml:space="preserve">it is satisfied that </w:t>
      </w:r>
      <w:r w:rsidR="004D5C96" w:rsidRPr="002E3189">
        <w:t xml:space="preserve">the operation of the </w:t>
      </w:r>
      <w:r w:rsidR="004D5C96">
        <w:t>radiocommunications</w:t>
      </w:r>
      <w:r w:rsidR="004D5C96" w:rsidRPr="002E3189">
        <w:t xml:space="preserve"> transmitter could cause an unacceptable level of interference to the operation of other radiocommunications devices</w:t>
      </w:r>
      <w:r w:rsidR="004D5C96">
        <w:t xml:space="preserve"> under that or any other spectrum licence</w:t>
      </w:r>
      <w:r w:rsidR="009E404E">
        <w:t>, or any other licence</w:t>
      </w:r>
      <w:r w:rsidR="004D5C96">
        <w:t xml:space="preserve">. </w:t>
      </w:r>
      <w:r w:rsidR="004D5C96" w:rsidRPr="002E3189">
        <w:t> </w:t>
      </w:r>
    </w:p>
    <w:p w14:paraId="330EE42E" w14:textId="77777777" w:rsidR="004D5C96" w:rsidRPr="002E3189" w:rsidRDefault="00F2517C" w:rsidP="007F4ACA">
      <w:pPr>
        <w:pStyle w:val="Note"/>
        <w:tabs>
          <w:tab w:val="left" w:pos="1134"/>
        </w:tabs>
        <w:ind w:left="426"/>
      </w:pPr>
      <w:r w:rsidRPr="00F2517C">
        <w:rPr>
          <w:i/>
          <w:szCs w:val="20"/>
        </w:rPr>
        <w:t>Note 2</w:t>
      </w:r>
      <w:r w:rsidR="004D5C96">
        <w:rPr>
          <w:i/>
          <w:szCs w:val="20"/>
        </w:rPr>
        <w:tab/>
      </w:r>
      <w:r w:rsidR="0061519D" w:rsidRPr="009A68D0">
        <w:rPr>
          <w:szCs w:val="20"/>
        </w:rPr>
        <w:t xml:space="preserve">The ACMA information paper, </w:t>
      </w:r>
      <w:r w:rsidR="0061519D" w:rsidRPr="009A68D0">
        <w:rPr>
          <w:i/>
          <w:iCs/>
          <w:szCs w:val="20"/>
        </w:rPr>
        <w:t xml:space="preserve">Registration of radiocommunications devices under spectrum licences, </w:t>
      </w:r>
      <w:r w:rsidR="0061519D" w:rsidRPr="009A68D0">
        <w:rPr>
          <w:szCs w:val="20"/>
        </w:rPr>
        <w:t xml:space="preserve">(available </w:t>
      </w:r>
      <w:r w:rsidR="006869C3" w:rsidRPr="006869C3">
        <w:t>on the ACMA website</w:t>
      </w:r>
      <w:r w:rsidR="00613C0D">
        <w:rPr>
          <w:szCs w:val="20"/>
        </w:rPr>
        <w:t xml:space="preserve">: </w:t>
      </w:r>
      <w:r w:rsidR="006320E3" w:rsidRPr="00DC1B8C">
        <w:rPr>
          <w:szCs w:val="20"/>
          <w:u w:val="single"/>
        </w:rPr>
        <w:t>www.acma.gov.au</w:t>
      </w:r>
      <w:r w:rsidR="0061519D" w:rsidRPr="009A68D0">
        <w:rPr>
          <w:szCs w:val="20"/>
        </w:rPr>
        <w:t>), provides further information about the registration of radiocommunications transmitters under Part 3.5 of the Act.</w:t>
      </w:r>
    </w:p>
    <w:p w14:paraId="5D548B35" w14:textId="77777777" w:rsidR="00276296" w:rsidRPr="003B2578" w:rsidRDefault="00276296" w:rsidP="007F4ACA">
      <w:pPr>
        <w:pStyle w:val="Note"/>
        <w:tabs>
          <w:tab w:val="left" w:pos="1134"/>
        </w:tabs>
        <w:ind w:left="426"/>
      </w:pPr>
      <w:r w:rsidRPr="003B2578">
        <w:rPr>
          <w:i/>
        </w:rPr>
        <w:t xml:space="preserve">Note </w:t>
      </w:r>
      <w:r w:rsidR="004D5C96">
        <w:rPr>
          <w:i/>
        </w:rPr>
        <w:t>3</w:t>
      </w:r>
      <w:r w:rsidR="004D5C96">
        <w:tab/>
      </w:r>
      <w:r w:rsidRPr="003B2578">
        <w:t>The AC</w:t>
      </w:r>
      <w:r w:rsidR="004D5C96">
        <w:t>M</w:t>
      </w:r>
      <w:r w:rsidRPr="003B2578">
        <w:t xml:space="preserve">A has issued written advisory guidelines under section 262 of the Act about compatibility requirements in relation to the assignment of </w:t>
      </w:r>
      <w:r w:rsidR="004D5C96">
        <w:t xml:space="preserve">frequencies to radiocommunications </w:t>
      </w:r>
      <w:r w:rsidRPr="003B2578">
        <w:t>transmitters operated under apparatus licences and the operation of</w:t>
      </w:r>
      <w:r w:rsidR="004D5C96">
        <w:t xml:space="preserve"> radiocommunications</w:t>
      </w:r>
      <w:r w:rsidRPr="003B2578">
        <w:t xml:space="preserve"> transmitters under spectrum licences.  The AC</w:t>
      </w:r>
      <w:r w:rsidR="004D5C96">
        <w:t>M</w:t>
      </w:r>
      <w:r w:rsidRPr="003B2578">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77777777" w:rsidR="007F4ACA" w:rsidRDefault="00276296" w:rsidP="000154AC">
      <w:pPr>
        <w:numPr>
          <w:ilvl w:val="0"/>
          <w:numId w:val="1"/>
        </w:numPr>
        <w:tabs>
          <w:tab w:val="left" w:pos="1134"/>
        </w:tabs>
        <w:ind w:left="1134" w:hanging="708"/>
        <w:jc w:val="both"/>
        <w:rPr>
          <w:i/>
          <w:sz w:val="20"/>
        </w:rPr>
      </w:pPr>
      <w:r>
        <w:rPr>
          <w:i/>
          <w:sz w:val="20"/>
        </w:rPr>
        <w:t>Radiocommunications Advisory Guidelines (</w:t>
      </w:r>
      <w:r w:rsidR="00226430">
        <w:rPr>
          <w:i/>
          <w:sz w:val="20"/>
        </w:rPr>
        <w:t xml:space="preserve">Managing Interference from </w:t>
      </w:r>
      <w:r w:rsidR="00091BDB">
        <w:rPr>
          <w:i/>
          <w:sz w:val="20"/>
        </w:rPr>
        <w:t xml:space="preserve">Spectrum </w:t>
      </w:r>
      <w:r w:rsidR="00773089">
        <w:rPr>
          <w:i/>
          <w:sz w:val="20"/>
        </w:rPr>
        <w:t>L</w:t>
      </w:r>
      <w:r w:rsidR="00091BDB">
        <w:rPr>
          <w:i/>
          <w:sz w:val="20"/>
        </w:rPr>
        <w:t xml:space="preserve">icensed </w:t>
      </w:r>
      <w:r w:rsidR="00226430">
        <w:rPr>
          <w:i/>
          <w:sz w:val="20"/>
        </w:rPr>
        <w:t>Transmitters</w:t>
      </w:r>
      <w:r w:rsidR="00110EC5">
        <w:rPr>
          <w:i/>
          <w:sz w:val="20"/>
        </w:rPr>
        <w:t> </w:t>
      </w:r>
      <w:r>
        <w:rPr>
          <w:i/>
          <w:sz w:val="20"/>
        </w:rPr>
        <w:t xml:space="preserve">— </w:t>
      </w:r>
      <w:r w:rsidR="00635325">
        <w:rPr>
          <w:i/>
          <w:sz w:val="20"/>
        </w:rPr>
        <w:t>3.4</w:t>
      </w:r>
      <w:r w:rsidR="0095012A">
        <w:rPr>
          <w:i/>
          <w:sz w:val="20"/>
        </w:rPr>
        <w:t xml:space="preserve"> G</w:t>
      </w:r>
      <w:r>
        <w:rPr>
          <w:i/>
          <w:sz w:val="20"/>
        </w:rPr>
        <w:t xml:space="preserve">Hz Band) </w:t>
      </w:r>
      <w:r w:rsidR="004D5C96" w:rsidRPr="00FB1C66">
        <w:rPr>
          <w:i/>
          <w:sz w:val="20"/>
        </w:rPr>
        <w:t>201</w:t>
      </w:r>
      <w:r w:rsidR="00FB1C66" w:rsidRPr="00FB1C66">
        <w:rPr>
          <w:i/>
          <w:sz w:val="20"/>
        </w:rPr>
        <w:t>5</w:t>
      </w:r>
      <w:r w:rsidRPr="00F50DA1">
        <w:rPr>
          <w:sz w:val="20"/>
        </w:rPr>
        <w:t xml:space="preserve">; </w:t>
      </w:r>
      <w:r w:rsidR="0095012A">
        <w:rPr>
          <w:sz w:val="20"/>
        </w:rPr>
        <w:t>and</w:t>
      </w:r>
    </w:p>
    <w:p w14:paraId="6EAC2D4B" w14:textId="77777777" w:rsidR="00276296" w:rsidRPr="007F4ACA" w:rsidRDefault="00276296" w:rsidP="000154AC">
      <w:pPr>
        <w:numPr>
          <w:ilvl w:val="0"/>
          <w:numId w:val="1"/>
        </w:numPr>
        <w:tabs>
          <w:tab w:val="left" w:pos="1134"/>
        </w:tabs>
        <w:ind w:left="1134" w:hanging="708"/>
        <w:jc w:val="both"/>
        <w:rPr>
          <w:i/>
          <w:sz w:val="20"/>
        </w:rPr>
      </w:pPr>
      <w:r w:rsidRPr="007F4ACA">
        <w:rPr>
          <w:i/>
          <w:sz w:val="20"/>
        </w:rPr>
        <w:t xml:space="preserve">Radiocommunications Advisory Guidelines (Managing Interference </w:t>
      </w:r>
      <w:r w:rsidR="00E80AC2" w:rsidRPr="007F4ACA">
        <w:rPr>
          <w:i/>
          <w:sz w:val="20"/>
        </w:rPr>
        <w:t xml:space="preserve">to </w:t>
      </w:r>
      <w:r w:rsidR="00091BDB" w:rsidRPr="007F4ACA">
        <w:rPr>
          <w:i/>
          <w:sz w:val="20"/>
        </w:rPr>
        <w:t xml:space="preserve">Spectrum </w:t>
      </w:r>
      <w:r w:rsidR="00773089" w:rsidRPr="007F4ACA">
        <w:rPr>
          <w:i/>
          <w:sz w:val="20"/>
        </w:rPr>
        <w:t>L</w:t>
      </w:r>
      <w:r w:rsidR="00091BDB" w:rsidRPr="007F4ACA">
        <w:rPr>
          <w:i/>
          <w:sz w:val="20"/>
        </w:rPr>
        <w:t xml:space="preserve">icensed </w:t>
      </w:r>
      <w:r w:rsidR="00E80AC2" w:rsidRPr="007F4ACA">
        <w:rPr>
          <w:i/>
          <w:sz w:val="20"/>
        </w:rPr>
        <w:t>Receivers </w:t>
      </w:r>
      <w:r w:rsidRPr="007F4ACA">
        <w:rPr>
          <w:i/>
          <w:sz w:val="20"/>
        </w:rPr>
        <w:t xml:space="preserve">— </w:t>
      </w:r>
      <w:r w:rsidR="00635325">
        <w:rPr>
          <w:i/>
          <w:sz w:val="20"/>
        </w:rPr>
        <w:t>3.4</w:t>
      </w:r>
      <w:r w:rsidR="0095012A" w:rsidRPr="007F4ACA">
        <w:rPr>
          <w:i/>
          <w:sz w:val="20"/>
        </w:rPr>
        <w:t xml:space="preserve"> G</w:t>
      </w:r>
      <w:r w:rsidRPr="007F4ACA">
        <w:rPr>
          <w:i/>
          <w:sz w:val="20"/>
        </w:rPr>
        <w:t xml:space="preserve">Hz Band) </w:t>
      </w:r>
      <w:r w:rsidR="004D5C96" w:rsidRPr="00FB1C66">
        <w:rPr>
          <w:i/>
          <w:sz w:val="20"/>
        </w:rPr>
        <w:t>201</w:t>
      </w:r>
      <w:r w:rsidR="00FB1C66" w:rsidRPr="00FB1C66">
        <w:rPr>
          <w:i/>
          <w:sz w:val="20"/>
        </w:rPr>
        <w:t>5</w:t>
      </w:r>
      <w:r w:rsidR="0095012A" w:rsidRPr="007F4ACA">
        <w:rPr>
          <w:i/>
          <w:sz w:val="20"/>
        </w:rPr>
        <w:t>.</w:t>
      </w:r>
    </w:p>
    <w:p w14:paraId="5E528C7B" w14:textId="77777777" w:rsidR="00FF74EF" w:rsidRPr="009E404E" w:rsidRDefault="006869C3" w:rsidP="00AA146F">
      <w:pPr>
        <w:pStyle w:val="Notepara"/>
        <w:ind w:left="426" w:firstLine="0"/>
      </w:pPr>
      <w:r w:rsidRPr="006869C3">
        <w:t xml:space="preserve">These instruments can be accessed on the ComLaw website: </w:t>
      </w:r>
      <w:r w:rsidRPr="00DC1B8C">
        <w:rPr>
          <w:u w:val="single"/>
        </w:rPr>
        <w:t>www.comlaw.g</w:t>
      </w:r>
      <w:r w:rsidR="004763D7" w:rsidRPr="00DC1B8C">
        <w:rPr>
          <w:u w:val="single"/>
        </w:rPr>
        <w:t>o</w:t>
      </w:r>
      <w:r w:rsidRPr="00DC1B8C">
        <w:rPr>
          <w:u w:val="single"/>
        </w:rPr>
        <w:t>v</w:t>
      </w:r>
      <w:r w:rsidR="004D5C96" w:rsidRPr="00DC1B8C">
        <w:rPr>
          <w:u w:val="single"/>
        </w:rPr>
        <w:t>.au</w:t>
      </w:r>
      <w:r w:rsidR="004D5C96" w:rsidRPr="009E404E">
        <w:t xml:space="preserve">. </w:t>
      </w:r>
    </w:p>
    <w:p w14:paraId="1FE43CCD" w14:textId="77777777" w:rsidR="003B5585" w:rsidRDefault="004D5C96" w:rsidP="00AA146F">
      <w:pPr>
        <w:pStyle w:val="HR"/>
        <w:ind w:left="426" w:hanging="426"/>
        <w:jc w:val="both"/>
        <w:outlineLvl w:val="1"/>
      </w:pPr>
      <w:bookmarkStart w:id="4" w:name="_Toc327954140"/>
      <w:r w:rsidRPr="00100FE2">
        <w:rPr>
          <w:rStyle w:val="CharSchNo"/>
        </w:rPr>
        <w:t>5</w:t>
      </w:r>
      <w:r w:rsidR="00276296">
        <w:tab/>
        <w:t>Interpretation</w:t>
      </w:r>
      <w:bookmarkEnd w:id="4"/>
    </w:p>
    <w:p w14:paraId="11FD5074" w14:textId="77777777" w:rsidR="004D5C96" w:rsidRDefault="00276296" w:rsidP="002D66B8">
      <w:pPr>
        <w:pStyle w:val="R1"/>
        <w:spacing w:after="120"/>
        <w:ind w:left="426" w:hanging="426"/>
      </w:pPr>
      <w:r w:rsidRPr="00AE3378">
        <w:t>(1)</w:t>
      </w:r>
      <w:r>
        <w:rPr>
          <w:b/>
        </w:rPr>
        <w:tab/>
      </w:r>
      <w:r>
        <w:t xml:space="preserve">In this </w:t>
      </w:r>
      <w:r w:rsidR="004D5C96">
        <w:t>D</w:t>
      </w:r>
      <w:r>
        <w:t>etermination, unless the contrary intention appears:</w:t>
      </w:r>
    </w:p>
    <w:p w14:paraId="3E042CA9" w14:textId="58BAC76E" w:rsidR="00A84067" w:rsidRDefault="00635325" w:rsidP="008852FB">
      <w:pPr>
        <w:pStyle w:val="definition"/>
        <w:spacing w:after="120"/>
        <w:ind w:left="426"/>
      </w:pPr>
      <w:r>
        <w:rPr>
          <w:b/>
          <w:i/>
        </w:rPr>
        <w:t>3.4</w:t>
      </w:r>
      <w:r w:rsidR="0095012A">
        <w:rPr>
          <w:b/>
          <w:i/>
        </w:rPr>
        <w:t xml:space="preserve"> G</w:t>
      </w:r>
      <w:r w:rsidR="004D5C96">
        <w:rPr>
          <w:b/>
          <w:i/>
        </w:rPr>
        <w:t xml:space="preserve">Hz band </w:t>
      </w:r>
      <w:r w:rsidR="004D5C96">
        <w:t xml:space="preserve">means the </w:t>
      </w:r>
      <w:ins w:id="5" w:author="Author">
        <w:r w:rsidR="00643AD8">
          <w:t>3400</w:t>
        </w:r>
        <w:r w:rsidR="00771446">
          <w:t xml:space="preserve"> MHz to </w:t>
        </w:r>
        <w:r w:rsidR="00643AD8">
          <w:t>3700 MHz</w:t>
        </w:r>
      </w:ins>
      <w:del w:id="6" w:author="Author">
        <w:r w:rsidR="008852FB" w:rsidDel="00643AD8">
          <w:delText>following</w:delText>
        </w:r>
      </w:del>
      <w:r w:rsidR="008852FB">
        <w:t xml:space="preserve"> </w:t>
      </w:r>
      <w:r w:rsidR="0095012A">
        <w:t>frequency band</w:t>
      </w:r>
      <w:ins w:id="7" w:author="Author">
        <w:r w:rsidR="00643AD8">
          <w:t>.</w:t>
        </w:r>
      </w:ins>
      <w:del w:id="8" w:author="Author">
        <w:r w:rsidR="008852FB" w:rsidDel="00643AD8">
          <w:delText>s:</w:delText>
        </w:r>
      </w:del>
    </w:p>
    <w:p w14:paraId="413223EA" w14:textId="5A2AE8B5" w:rsidR="008852FB" w:rsidRPr="009D2B0F" w:rsidDel="00643AD8" w:rsidRDefault="008852FB" w:rsidP="000154AC">
      <w:pPr>
        <w:pStyle w:val="ListParagraph"/>
        <w:numPr>
          <w:ilvl w:val="0"/>
          <w:numId w:val="6"/>
        </w:numPr>
        <w:spacing w:after="120"/>
        <w:ind w:left="1418" w:hanging="632"/>
        <w:rPr>
          <w:del w:id="9" w:author="Author"/>
          <w:rFonts w:ascii="Times New Roman" w:hAnsi="Times New Roman"/>
          <w:sz w:val="24"/>
        </w:rPr>
      </w:pPr>
      <w:del w:id="10" w:author="Author">
        <w:r w:rsidRPr="009D2B0F" w:rsidDel="00643AD8">
          <w:rPr>
            <w:rFonts w:ascii="Times New Roman" w:hAnsi="Times New Roman"/>
            <w:sz w:val="24"/>
          </w:rPr>
          <w:delText>3425 MHz to 34</w:delText>
        </w:r>
        <w:r w:rsidR="0057379E" w:rsidDel="00643AD8">
          <w:rPr>
            <w:rFonts w:ascii="Times New Roman" w:hAnsi="Times New Roman"/>
            <w:sz w:val="24"/>
          </w:rPr>
          <w:delText>9</w:delText>
        </w:r>
        <w:r w:rsidRPr="009D2B0F" w:rsidDel="00643AD8">
          <w:rPr>
            <w:rFonts w:ascii="Times New Roman" w:hAnsi="Times New Roman"/>
            <w:sz w:val="24"/>
          </w:rPr>
          <w:delText>2.5 MHz;</w:delText>
        </w:r>
        <w:r w:rsidR="0057379E" w:rsidDel="00643AD8">
          <w:rPr>
            <w:rFonts w:ascii="Times New Roman" w:hAnsi="Times New Roman"/>
            <w:sz w:val="24"/>
          </w:rPr>
          <w:delText xml:space="preserve"> and</w:delText>
        </w:r>
      </w:del>
    </w:p>
    <w:p w14:paraId="2EA8AB61" w14:textId="60855ECA" w:rsidR="008852FB" w:rsidRPr="008852FB" w:rsidDel="00643AD8" w:rsidRDefault="008852FB" w:rsidP="000154AC">
      <w:pPr>
        <w:pStyle w:val="ListParagraph"/>
        <w:numPr>
          <w:ilvl w:val="0"/>
          <w:numId w:val="6"/>
        </w:numPr>
        <w:spacing w:after="120"/>
        <w:ind w:left="1418" w:hanging="632"/>
        <w:rPr>
          <w:del w:id="11" w:author="Author"/>
          <w:rFonts w:ascii="Times New Roman" w:hAnsi="Times New Roman"/>
          <w:sz w:val="24"/>
        </w:rPr>
      </w:pPr>
      <w:del w:id="12" w:author="Author">
        <w:r w:rsidDel="00643AD8">
          <w:rPr>
            <w:rFonts w:ascii="Times New Roman" w:hAnsi="Times New Roman"/>
            <w:sz w:val="24"/>
          </w:rPr>
          <w:delText xml:space="preserve">3542.5 MHz to </w:delText>
        </w:r>
        <w:r w:rsidRPr="009D2B0F" w:rsidDel="00643AD8">
          <w:rPr>
            <w:rFonts w:ascii="Times New Roman" w:hAnsi="Times New Roman"/>
            <w:sz w:val="24"/>
          </w:rPr>
          <w:delText>3</w:delText>
        </w:r>
        <w:r w:rsidR="0057379E" w:rsidDel="00643AD8">
          <w:rPr>
            <w:rFonts w:ascii="Times New Roman" w:hAnsi="Times New Roman"/>
            <w:sz w:val="24"/>
          </w:rPr>
          <w:delText>700</w:delText>
        </w:r>
        <w:r w:rsidRPr="009D2B0F" w:rsidDel="00643AD8">
          <w:rPr>
            <w:rFonts w:ascii="Times New Roman" w:hAnsi="Times New Roman"/>
            <w:sz w:val="24"/>
          </w:rPr>
          <w:delText xml:space="preserve"> MHz. </w:delText>
        </w:r>
      </w:del>
    </w:p>
    <w:p w14:paraId="17C3617C" w14:textId="77777777" w:rsidR="00276296" w:rsidRDefault="00276296" w:rsidP="00AA146F">
      <w:pPr>
        <w:pStyle w:val="definition"/>
        <w:ind w:left="426"/>
      </w:pPr>
      <w:r w:rsidRPr="00AE3378">
        <w:rPr>
          <w:b/>
          <w:i/>
        </w:rPr>
        <w:t>Act</w:t>
      </w:r>
      <w:r>
        <w:rPr>
          <w:b/>
        </w:rPr>
        <w:t xml:space="preserve"> </w:t>
      </w:r>
      <w:r>
        <w:t xml:space="preserve">means the </w:t>
      </w:r>
      <w:r w:rsidRPr="00624377">
        <w:rPr>
          <w:i/>
        </w:rPr>
        <w:t>Radiocommunications Act 1992</w:t>
      </w:r>
      <w:r>
        <w:t>.</w:t>
      </w:r>
    </w:p>
    <w:p w14:paraId="46C613EC" w14:textId="37F722FF" w:rsidR="00531597" w:rsidRDefault="00531597" w:rsidP="00AA146F">
      <w:pPr>
        <w:pStyle w:val="definition"/>
        <w:ind w:left="426"/>
        <w:rPr>
          <w:ins w:id="13" w:author="Author"/>
          <w:b/>
          <w:i/>
        </w:rPr>
      </w:pPr>
      <w:ins w:id="14" w:author="Author">
        <w:r>
          <w:rPr>
            <w:b/>
            <w:i/>
          </w:rPr>
          <w:t>active antenna system</w:t>
        </w:r>
        <w:r w:rsidRPr="001064DD">
          <w:rPr>
            <w:bCs/>
            <w:iCs/>
          </w:rPr>
          <w:t xml:space="preserve"> or</w:t>
        </w:r>
        <w:r>
          <w:rPr>
            <w:b/>
            <w:i/>
          </w:rPr>
          <w:t xml:space="preserve"> AAS </w:t>
        </w:r>
        <w:r>
          <w:rPr>
            <w:bCs/>
            <w:iCs/>
          </w:rPr>
          <w:t>means a base station antenna system where the amplitude and/or phase between antenna elements is continually adjusted, resulting in an antenna pattern that varies in response to short term changes in the radio environment.</w:t>
        </w:r>
      </w:ins>
    </w:p>
    <w:p w14:paraId="3D7FA332" w14:textId="2E63D3EE" w:rsidR="00FE4F67" w:rsidRDefault="00692CDF" w:rsidP="00AA146F">
      <w:pPr>
        <w:pStyle w:val="definition"/>
        <w:ind w:left="426"/>
      </w:pPr>
      <w:r>
        <w:rPr>
          <w:b/>
          <w:i/>
        </w:rPr>
        <w:t xml:space="preserve">Australian </w:t>
      </w:r>
      <w:r w:rsidR="008F278C">
        <w:rPr>
          <w:b/>
          <w:i/>
        </w:rPr>
        <w:t>S</w:t>
      </w:r>
      <w:r>
        <w:rPr>
          <w:b/>
          <w:i/>
        </w:rPr>
        <w:t xml:space="preserve">pectrum </w:t>
      </w:r>
      <w:r w:rsidR="008F278C">
        <w:rPr>
          <w:b/>
          <w:i/>
        </w:rPr>
        <w:t>M</w:t>
      </w:r>
      <w:r>
        <w:rPr>
          <w:b/>
          <w:i/>
        </w:rPr>
        <w:t xml:space="preserve">ap </w:t>
      </w:r>
      <w:r w:rsidR="008F278C">
        <w:rPr>
          <w:b/>
          <w:i/>
        </w:rPr>
        <w:t>G</w:t>
      </w:r>
      <w:r>
        <w:rPr>
          <w:b/>
          <w:i/>
        </w:rPr>
        <w:t xml:space="preserve">rid (ASMG) </w:t>
      </w:r>
      <w:r>
        <w:t xml:space="preserve">means the </w:t>
      </w:r>
      <w:r>
        <w:rPr>
          <w:i/>
        </w:rPr>
        <w:t>Australian Spectrum Map Grid 2012</w:t>
      </w:r>
      <w:r w:rsidR="00FE4F67">
        <w:rPr>
          <w:i/>
        </w:rPr>
        <w:t xml:space="preserve"> </w:t>
      </w:r>
      <w:r w:rsidR="00FE4F67">
        <w:t xml:space="preserve">published by the ACMA, as </w:t>
      </w:r>
      <w:r w:rsidR="00D75CE4">
        <w:t>existing</w:t>
      </w:r>
      <w:r w:rsidR="00FE4F67">
        <w:t xml:space="preserve"> from time to time.</w:t>
      </w:r>
    </w:p>
    <w:p w14:paraId="64A48423" w14:textId="77777777" w:rsidR="00FF74EF" w:rsidRDefault="00FE4F67" w:rsidP="008E71D8">
      <w:pPr>
        <w:pStyle w:val="definition"/>
        <w:tabs>
          <w:tab w:val="left" w:pos="1134"/>
        </w:tabs>
        <w:ind w:left="426"/>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70DAFEF5" w14:textId="1C73EAB4" w:rsidR="0063710B" w:rsidRDefault="0063710B" w:rsidP="00AA146F">
      <w:pPr>
        <w:pStyle w:val="definition"/>
        <w:ind w:left="426"/>
        <w:rPr>
          <w:ins w:id="15" w:author="Author"/>
          <w:b/>
          <w:i/>
        </w:rPr>
      </w:pPr>
      <w:ins w:id="16" w:author="Author">
        <w:r>
          <w:rPr>
            <w:b/>
            <w:i/>
          </w:rPr>
          <w:t>Australian territorial sea baseline</w:t>
        </w:r>
        <w:r>
          <w:rPr>
            <w:bCs/>
            <w:iCs/>
          </w:rPr>
          <w:t xml:space="preserve"> means the baseline from which the breadth of the territorial sea, or any part of the territorial sea, is to be measured under section 7 of the </w:t>
        </w:r>
        <w:r>
          <w:rPr>
            <w:bCs/>
            <w:i/>
          </w:rPr>
          <w:t>Seas and Submerged Lands Act 1973</w:t>
        </w:r>
        <w:r>
          <w:rPr>
            <w:bCs/>
            <w:iCs/>
          </w:rPr>
          <w:t>.</w:t>
        </w:r>
      </w:ins>
    </w:p>
    <w:p w14:paraId="166E1DCA" w14:textId="4CF868D8" w:rsidR="00A84067" w:rsidRDefault="00A84067" w:rsidP="00AA146F">
      <w:pPr>
        <w:pStyle w:val="definition"/>
        <w:ind w:left="426"/>
        <w:rPr>
          <w:b/>
          <w:i/>
        </w:rPr>
      </w:pPr>
      <w:r>
        <w:rPr>
          <w:b/>
          <w:i/>
        </w:rPr>
        <w:t>centre frequency</w:t>
      </w:r>
      <w:r w:rsidRPr="002E3189">
        <w:t xml:space="preserve">, in relation to a </w:t>
      </w:r>
      <w:r>
        <w:t>radiocommunications</w:t>
      </w:r>
      <w:r w:rsidRPr="002E3189">
        <w:t xml:space="preserve"> transmitter, means the frequency midway between the lower and upper frequency limits of the transmitter’s occupied bandwidth.</w:t>
      </w:r>
    </w:p>
    <w:p w14:paraId="13989BD8" w14:textId="77777777" w:rsidR="00F5228E" w:rsidRDefault="00F5228E" w:rsidP="00120B2E">
      <w:pPr>
        <w:pStyle w:val="Definition0"/>
        <w:ind w:left="426"/>
        <w:rPr>
          <w:ins w:id="17" w:author="Author"/>
          <w:iCs/>
        </w:rPr>
        <w:pPrChange w:id="18" w:author="Author">
          <w:pPr>
            <w:pStyle w:val="Definition0"/>
          </w:pPr>
        </w:pPrChange>
      </w:pPr>
      <w:ins w:id="19" w:author="Author">
        <w:r>
          <w:rPr>
            <w:b/>
            <w:bCs/>
            <w:i/>
          </w:rPr>
          <w:t xml:space="preserve">DEM-3S </w:t>
        </w:r>
        <w:r>
          <w:rPr>
            <w:iCs/>
          </w:rPr>
          <w:t>means the dataset:</w:t>
        </w:r>
      </w:ins>
    </w:p>
    <w:p w14:paraId="609F5853" w14:textId="77777777" w:rsidR="00F5228E" w:rsidRDefault="00F5228E" w:rsidP="00120B2E">
      <w:pPr>
        <w:pStyle w:val="paragraph"/>
        <w:tabs>
          <w:tab w:val="left" w:pos="720"/>
        </w:tabs>
        <w:ind w:left="1134" w:hanging="510"/>
        <w:rPr>
          <w:ins w:id="20" w:author="Author"/>
          <w:iCs/>
        </w:rPr>
        <w:pPrChange w:id="21" w:author="Author">
          <w:pPr>
            <w:pStyle w:val="paragraph"/>
            <w:tabs>
              <w:tab w:val="left" w:pos="720"/>
            </w:tabs>
            <w:ind w:hanging="510"/>
          </w:pPr>
        </w:pPrChange>
      </w:pPr>
      <w:ins w:id="22" w:author="Author">
        <w:r>
          <w:rPr>
            <w:iCs/>
          </w:rPr>
          <w:lastRenderedPageBreak/>
          <w:tab/>
          <w:t>(a)</w:t>
        </w:r>
        <w:r>
          <w:rPr>
            <w:iCs/>
          </w:rPr>
          <w:tab/>
          <w:t xml:space="preserve">with </w:t>
        </w:r>
        <w:r>
          <w:t>the</w:t>
        </w:r>
        <w:r>
          <w:rPr>
            <w:iCs/>
          </w:rPr>
          <w:t xml:space="preserve"> citation “Gallant, J., Wilson, N., Tickle, P.K., Dowling, T., Read A. 2009. 3 Second SRTM Derived Digital Elevation Model (DEM) Version 1.0. Record 1.0. Geoscience Australia, Canberra”; and</w:t>
        </w:r>
      </w:ins>
    </w:p>
    <w:p w14:paraId="5C0C6475" w14:textId="77777777" w:rsidR="00F5228E" w:rsidRDefault="00F5228E" w:rsidP="00120B2E">
      <w:pPr>
        <w:pStyle w:val="paragraph"/>
        <w:tabs>
          <w:tab w:val="left" w:pos="720"/>
        </w:tabs>
        <w:ind w:left="1134" w:hanging="510"/>
        <w:rPr>
          <w:ins w:id="23" w:author="Author"/>
          <w:iCs/>
        </w:rPr>
        <w:pPrChange w:id="24" w:author="Author">
          <w:pPr>
            <w:pStyle w:val="paragraph"/>
            <w:tabs>
              <w:tab w:val="left" w:pos="720"/>
            </w:tabs>
            <w:ind w:hanging="510"/>
          </w:pPr>
        </w:pPrChange>
      </w:pPr>
      <w:bookmarkStart w:id="25" w:name="_Hlk55981225"/>
      <w:ins w:id="26" w:author="Author">
        <w:r>
          <w:rPr>
            <w:iCs/>
          </w:rPr>
          <w:tab/>
          <w:t>(b)</w:t>
        </w:r>
        <w:r>
          <w:rPr>
            <w:iCs/>
          </w:rPr>
          <w:tab/>
          <w:t xml:space="preserve">given the persistent identifier </w:t>
        </w:r>
        <w:r>
          <w:fldChar w:fldCharType="begin"/>
        </w:r>
        <w:r>
          <w:instrText xml:space="preserve"> HYPERLINK "http://pid.geoscience.gov.au/dataset/ga/69888" </w:instrText>
        </w:r>
        <w:r>
          <w:fldChar w:fldCharType="separate"/>
        </w:r>
        <w:r w:rsidRPr="00082509">
          <w:rPr>
            <w:rStyle w:val="Hyperlink"/>
            <w:iCs/>
          </w:rPr>
          <w:t>http://pid.geoscience.gov.au/dataset/ga/69888</w:t>
        </w:r>
        <w:r>
          <w:rPr>
            <w:rStyle w:val="Hyperlink"/>
            <w:iCs/>
          </w:rPr>
          <w:fldChar w:fldCharType="end"/>
        </w:r>
        <w:r>
          <w:rPr>
            <w:iCs/>
          </w:rPr>
          <w:t>;</w:t>
        </w:r>
        <w:bookmarkEnd w:id="25"/>
      </w:ins>
    </w:p>
    <w:p w14:paraId="6276C374" w14:textId="77777777" w:rsidR="00F5228E" w:rsidRDefault="00F5228E" w:rsidP="00120B2E">
      <w:pPr>
        <w:pStyle w:val="Definition0"/>
        <w:keepNext/>
        <w:spacing w:before="120"/>
        <w:ind w:left="426"/>
        <w:rPr>
          <w:ins w:id="27" w:author="Author"/>
          <w:iCs/>
        </w:rPr>
        <w:pPrChange w:id="28" w:author="Author">
          <w:pPr>
            <w:pStyle w:val="Definition0"/>
            <w:keepNext/>
            <w:spacing w:before="120"/>
          </w:pPr>
        </w:pPrChange>
      </w:pPr>
      <w:ins w:id="29" w:author="Author">
        <w:r>
          <w:rPr>
            <w:iCs/>
          </w:rPr>
          <w:t>containing modelled terrain height information for Australia, published by Geoscience Australia.</w:t>
        </w:r>
      </w:ins>
    </w:p>
    <w:p w14:paraId="01352903" w14:textId="77777777" w:rsidR="00F5228E" w:rsidRDefault="00F5228E" w:rsidP="00120B2E">
      <w:pPr>
        <w:pStyle w:val="notetext"/>
        <w:ind w:left="1277"/>
        <w:rPr>
          <w:ins w:id="30" w:author="Author"/>
          <w:iCs/>
        </w:rPr>
        <w:pPrChange w:id="31" w:author="Author">
          <w:pPr>
            <w:pStyle w:val="notetext"/>
          </w:pPr>
        </w:pPrChange>
      </w:pPr>
      <w:ins w:id="32" w:author="Author">
        <w:r w:rsidRPr="00717618">
          <w:rPr>
            <w:i/>
          </w:rPr>
          <w:t>Note</w:t>
        </w:r>
        <w:r>
          <w:rPr>
            <w:iCs/>
          </w:rPr>
          <w:t>:</w:t>
        </w:r>
        <w:r>
          <w:rPr>
            <w:iCs/>
          </w:rPr>
          <w:tab/>
          <w:t xml:space="preserve">Copies of DEM-3S can be obtained, free of charge, using the persistent identifier. More information about DEM-3S can be obtained from the Geoscience Australia website: </w:t>
        </w:r>
        <w:r>
          <w:fldChar w:fldCharType="begin"/>
        </w:r>
        <w:r>
          <w:instrText xml:space="preserve"> HYPERLINK "http://www.ga.gov.au" </w:instrText>
        </w:r>
        <w:r>
          <w:fldChar w:fldCharType="separate"/>
        </w:r>
        <w:r>
          <w:rPr>
            <w:rStyle w:val="Hyperlink"/>
            <w:iCs/>
          </w:rPr>
          <w:t>www.ga.gov.au</w:t>
        </w:r>
        <w:r>
          <w:rPr>
            <w:rStyle w:val="Hyperlink"/>
            <w:iCs/>
          </w:rPr>
          <w:fldChar w:fldCharType="end"/>
        </w:r>
        <w:r>
          <w:rPr>
            <w:iCs/>
          </w:rPr>
          <w:t xml:space="preserve">. </w:t>
        </w:r>
      </w:ins>
    </w:p>
    <w:p w14:paraId="6F7312D5" w14:textId="77777777" w:rsidR="00F5228E" w:rsidRDefault="00F5228E" w:rsidP="00120B2E">
      <w:pPr>
        <w:pStyle w:val="Definition0"/>
        <w:ind w:left="426"/>
        <w:rPr>
          <w:ins w:id="33" w:author="Author"/>
          <w:bCs/>
          <w:iCs/>
        </w:rPr>
        <w:pPrChange w:id="34" w:author="Author">
          <w:pPr>
            <w:pStyle w:val="Definition0"/>
          </w:pPr>
        </w:pPrChange>
      </w:pPr>
      <w:ins w:id="35" w:author="Author">
        <w:r>
          <w:rPr>
            <w:b/>
            <w:i/>
          </w:rPr>
          <w:t xml:space="preserve">DEM-3S cell </w:t>
        </w:r>
        <w:r>
          <w:rPr>
            <w:bCs/>
            <w:iCs/>
          </w:rPr>
          <w:t>means an individual height element of the DEM-3S.</w:t>
        </w:r>
      </w:ins>
    </w:p>
    <w:p w14:paraId="19799784" w14:textId="1BB58F26" w:rsidR="00A84067" w:rsidDel="00F5228E" w:rsidRDefault="00A84067" w:rsidP="00AA146F">
      <w:pPr>
        <w:pStyle w:val="definition"/>
        <w:spacing w:line="240" w:lineRule="auto"/>
        <w:ind w:left="426"/>
        <w:rPr>
          <w:del w:id="36" w:author="Author"/>
        </w:rPr>
      </w:pPr>
      <w:del w:id="37" w:author="Author">
        <w:r w:rsidDel="00F5228E">
          <w:rPr>
            <w:b/>
            <w:i/>
          </w:rPr>
          <w:delText>DEM-9S</w:delText>
        </w:r>
        <w:r w:rsidRPr="00381190" w:rsidDel="00F5228E">
          <w:delText xml:space="preserve"> means the </w:delText>
        </w:r>
        <w:r w:rsidDel="00F5228E">
          <w:delText>“</w:delText>
        </w:r>
        <w:r w:rsidRPr="00251E40" w:rsidDel="00F5228E">
          <w:rPr>
            <w:i/>
          </w:rPr>
          <w:delText xml:space="preserve">GEODATA 9 Second Digital Elevation Model </w:delText>
        </w:r>
        <w:r w:rsidDel="00F5228E">
          <w:rPr>
            <w:i/>
          </w:rPr>
          <w:delText xml:space="preserve">(DEM-9S) </w:delText>
        </w:r>
        <w:r w:rsidRPr="00251E40" w:rsidDel="00F5228E">
          <w:rPr>
            <w:i/>
          </w:rPr>
          <w:delText>Version 3</w:delText>
        </w:r>
        <w:r w:rsidDel="00F5228E">
          <w:delText>”</w:delText>
        </w:r>
        <w:r w:rsidDel="00F5228E">
          <w:rPr>
            <w:i/>
          </w:rPr>
          <w:delText xml:space="preserve"> </w:delText>
        </w:r>
        <w:r w:rsidDel="00F5228E">
          <w:delText xml:space="preserve">(Australia New Zealand Land Information Council unique identifier </w:delText>
        </w:r>
        <w:r w:rsidRPr="00251E40" w:rsidDel="00F5228E">
          <w:delText>ANZCW0703011541</w:delText>
        </w:r>
        <w:r w:rsidDel="00F5228E">
          <w:delText>)</w:delText>
        </w:r>
        <w:r w:rsidRPr="00251E40" w:rsidDel="00F5228E">
          <w:delText xml:space="preserve"> </w:delText>
        </w:r>
        <w:r w:rsidDel="00F5228E">
          <w:delText>containing</w:delText>
        </w:r>
        <w:r w:rsidRPr="00381190" w:rsidDel="00F5228E">
          <w:delText xml:space="preserve"> modelled terrain height information for Australia</w:delText>
        </w:r>
        <w:r w:rsidDel="00F5228E">
          <w:delText>,</w:delText>
        </w:r>
        <w:r w:rsidRPr="00251E40" w:rsidDel="00F5228E">
          <w:delText xml:space="preserve"> </w:delText>
        </w:r>
        <w:r w:rsidDel="00F5228E">
          <w:delText>published by Geoscience Australia</w:delText>
        </w:r>
        <w:r w:rsidR="00856D9B" w:rsidDel="00F5228E">
          <w:delText xml:space="preserve">, </w:delText>
        </w:r>
        <w:r w:rsidDel="00F5228E">
          <w:delText>as</w:delText>
        </w:r>
        <w:r w:rsidRPr="00381190" w:rsidDel="00F5228E">
          <w:delText xml:space="preserve"> </w:delText>
        </w:r>
        <w:r w:rsidR="00270C6F" w:rsidDel="00F5228E">
          <w:delText xml:space="preserve">existing </w:delText>
        </w:r>
        <w:r w:rsidDel="00F5228E">
          <w:delText>from time to time.</w:delText>
        </w:r>
        <w:r w:rsidRPr="00381190" w:rsidDel="00F5228E">
          <w:delText xml:space="preserve"> </w:delText>
        </w:r>
      </w:del>
    </w:p>
    <w:p w14:paraId="68B66137" w14:textId="171304FD" w:rsidR="00A84067" w:rsidRPr="003F7322" w:rsidDel="00F5228E" w:rsidRDefault="00A84067" w:rsidP="008E71D8">
      <w:pPr>
        <w:pStyle w:val="definition"/>
        <w:tabs>
          <w:tab w:val="left" w:pos="1134"/>
        </w:tabs>
        <w:spacing w:line="240" w:lineRule="auto"/>
        <w:ind w:left="426"/>
        <w:rPr>
          <w:del w:id="38" w:author="Author"/>
          <w:sz w:val="20"/>
        </w:rPr>
      </w:pPr>
      <w:del w:id="39" w:author="Author">
        <w:r w:rsidRPr="00D86888" w:rsidDel="00F5228E">
          <w:rPr>
            <w:i/>
            <w:sz w:val="20"/>
            <w:szCs w:val="20"/>
          </w:rPr>
          <w:delText>Note</w:delText>
        </w:r>
        <w:r w:rsidDel="00F5228E">
          <w:rPr>
            <w:i/>
            <w:sz w:val="20"/>
          </w:rPr>
          <w:tab/>
        </w:r>
        <w:r w:rsidR="00F2517C" w:rsidRPr="00F2517C" w:rsidDel="00F5228E">
          <w:rPr>
            <w:sz w:val="20"/>
          </w:rPr>
          <w:delText xml:space="preserve">Copies </w:delText>
        </w:r>
        <w:r w:rsidR="00F2517C" w:rsidRPr="00F2517C" w:rsidDel="00F5228E">
          <w:rPr>
            <w:sz w:val="20"/>
            <w:szCs w:val="20"/>
          </w:rPr>
          <w:delText xml:space="preserve">of the DEM-9S can be obtained from </w:delText>
        </w:r>
        <w:r w:rsidR="00DE6341" w:rsidDel="00F5228E">
          <w:rPr>
            <w:sz w:val="20"/>
            <w:szCs w:val="20"/>
          </w:rPr>
          <w:delText xml:space="preserve">the </w:delText>
        </w:r>
        <w:r w:rsidR="00F2517C" w:rsidRPr="00F2517C" w:rsidDel="00F5228E">
          <w:rPr>
            <w:sz w:val="20"/>
            <w:szCs w:val="20"/>
          </w:rPr>
          <w:delText>Geoscience Australia</w:delText>
        </w:r>
        <w:r w:rsidR="00AF2B29" w:rsidDel="00F5228E">
          <w:rPr>
            <w:sz w:val="20"/>
            <w:szCs w:val="20"/>
          </w:rPr>
          <w:delText xml:space="preserve"> website</w:delText>
        </w:r>
        <w:r w:rsidR="00F2517C" w:rsidRPr="00F2517C" w:rsidDel="00F5228E">
          <w:rPr>
            <w:sz w:val="20"/>
            <w:szCs w:val="20"/>
          </w:rPr>
          <w:delText xml:space="preserve">: </w:delText>
        </w:r>
        <w:r w:rsidR="00F2517C" w:rsidRPr="00DC1B8C" w:rsidDel="00F5228E">
          <w:rPr>
            <w:sz w:val="20"/>
            <w:szCs w:val="20"/>
            <w:u w:val="single"/>
          </w:rPr>
          <w:delText>www.ga.gov.au</w:delText>
        </w:r>
        <w:r w:rsidRPr="003F7322" w:rsidDel="00F5228E">
          <w:rPr>
            <w:sz w:val="20"/>
          </w:rPr>
          <w:delText xml:space="preserve">. </w:delText>
        </w:r>
      </w:del>
    </w:p>
    <w:p w14:paraId="37BC7903" w14:textId="333F0466" w:rsidR="003B5585" w:rsidRDefault="00A84067" w:rsidP="00AA146F">
      <w:pPr>
        <w:pStyle w:val="definition"/>
        <w:spacing w:line="240" w:lineRule="auto"/>
        <w:ind w:left="426"/>
      </w:pPr>
      <w:del w:id="40" w:author="Author">
        <w:r w:rsidDel="00F5228E">
          <w:rPr>
            <w:b/>
            <w:i/>
          </w:rPr>
          <w:delText xml:space="preserve">DEM-9S </w:delText>
        </w:r>
        <w:r w:rsidRPr="00381190" w:rsidDel="00F5228E">
          <w:rPr>
            <w:b/>
            <w:i/>
          </w:rPr>
          <w:delText>cell</w:delText>
        </w:r>
        <w:r w:rsidRPr="00381190" w:rsidDel="00F5228E">
          <w:delText xml:space="preserve"> means a</w:delText>
        </w:r>
        <w:r w:rsidDel="00F5228E">
          <w:delText>n individual</w:delText>
        </w:r>
        <w:r w:rsidRPr="00381190" w:rsidDel="00F5228E">
          <w:delText xml:space="preserve"> </w:delText>
        </w:r>
        <w:r w:rsidDel="00F5228E">
          <w:delText>height element of the DEM-9S</w:delText>
        </w:r>
        <w:r w:rsidRPr="00251E40" w:rsidDel="00F5228E">
          <w:delText xml:space="preserve">. </w:delText>
        </w:r>
      </w:del>
    </w:p>
    <w:p w14:paraId="547B2F7F" w14:textId="77777777" w:rsidR="00276296" w:rsidRDefault="00276296" w:rsidP="00AA146F">
      <w:pPr>
        <w:pStyle w:val="definition"/>
        <w:ind w:left="426"/>
      </w:pPr>
      <w:r>
        <w:rPr>
          <w:b/>
          <w:i/>
        </w:rPr>
        <w:t>device boundary</w:t>
      </w:r>
      <w:r>
        <w:t xml:space="preserve">, in relation to a </w:t>
      </w:r>
      <w:r w:rsidR="00A84067">
        <w:t xml:space="preserve">radiocommunications </w:t>
      </w:r>
      <w:r>
        <w:t xml:space="preserve">transmitter or a group of </w:t>
      </w:r>
      <w:r w:rsidR="00A84067">
        <w:t xml:space="preserve">radiocommunications </w:t>
      </w:r>
      <w:r>
        <w:t xml:space="preserve">transmitters operated under a spectrum licence, means the device boundary established in accordance with Part 1 of Schedule 2. </w:t>
      </w:r>
    </w:p>
    <w:p w14:paraId="14D9F8F3" w14:textId="77777777" w:rsidR="005C3EF9" w:rsidRDefault="00276296" w:rsidP="00AA146F">
      <w:pPr>
        <w:pStyle w:val="definition"/>
        <w:ind w:left="426"/>
      </w:pPr>
      <w:r>
        <w:rPr>
          <w:b/>
          <w:i/>
        </w:rPr>
        <w:t>device boundary criterion</w:t>
      </w:r>
      <w:r>
        <w:t xml:space="preserve"> means the value of the mathematical expression calculated in accordance with Part 2 of Schedule</w:t>
      </w:r>
      <w:r w:rsidR="009E404E">
        <w:t xml:space="preserve"> </w:t>
      </w:r>
      <w:r>
        <w:t>2.</w:t>
      </w:r>
    </w:p>
    <w:p w14:paraId="093045A4" w14:textId="77777777" w:rsidR="00A84067" w:rsidRPr="00BB7527" w:rsidRDefault="00A84067" w:rsidP="00AA146F">
      <w:pPr>
        <w:pStyle w:val="definition"/>
        <w:spacing w:line="240" w:lineRule="auto"/>
        <w:ind w:left="426"/>
      </w:pPr>
      <w:r>
        <w:rPr>
          <w:b/>
          <w:i/>
        </w:rPr>
        <w:t>EIRP</w:t>
      </w:r>
      <w:r>
        <w:t>, in relation to a radiocommunications device, means the Effective Isotropic Radiated Power of the device.</w:t>
      </w:r>
    </w:p>
    <w:p w14:paraId="1BEC635F" w14:textId="77777777" w:rsidR="003B5585" w:rsidRDefault="00276296" w:rsidP="00AA146F">
      <w:pPr>
        <w:pStyle w:val="ZR1"/>
        <w:ind w:left="426" w:firstLine="0"/>
      </w:pPr>
      <w:r>
        <w:rPr>
          <w:b/>
          <w:i/>
        </w:rPr>
        <w:t xml:space="preserve">emission designator </w:t>
      </w:r>
      <w:r w:rsidR="00A84067">
        <w:t xml:space="preserve">means the designation of a radiocommunications transmitter’s emission, </w:t>
      </w:r>
      <w:r w:rsidR="009E404E">
        <w:t>determined in accordance with</w:t>
      </w:r>
      <w:r w:rsidR="00856D9B">
        <w:t xml:space="preserve"> section 6</w:t>
      </w:r>
      <w:r w:rsidR="004F0210">
        <w:t>.</w:t>
      </w:r>
      <w:r w:rsidR="00A93113" w:rsidRPr="009278E7">
        <w:t xml:space="preserve"> </w:t>
      </w:r>
    </w:p>
    <w:p w14:paraId="1EBEB7F2" w14:textId="77777777" w:rsidR="00276296" w:rsidRDefault="00276296" w:rsidP="00AD32CE">
      <w:pPr>
        <w:pStyle w:val="definition"/>
        <w:ind w:left="426"/>
      </w:pPr>
      <w:r>
        <w:rPr>
          <w:b/>
          <w:i/>
        </w:rPr>
        <w:t>fixed receiver</w:t>
      </w:r>
      <w:r>
        <w:t xml:space="preserve"> means a radiocommunications receiver located at a fixed point on land or sea and not </w:t>
      </w:r>
      <w:r w:rsidR="00A84067">
        <w:t>designed or intended</w:t>
      </w:r>
      <w:r>
        <w:t xml:space="preserve"> for use while in motion.</w:t>
      </w:r>
    </w:p>
    <w:p w14:paraId="15A380C7" w14:textId="77777777" w:rsidR="00276296" w:rsidRDefault="00276296" w:rsidP="00AA146F">
      <w:pPr>
        <w:pStyle w:val="definition"/>
        <w:ind w:left="426"/>
      </w:pPr>
      <w:r>
        <w:rPr>
          <w:b/>
          <w:i/>
        </w:rPr>
        <w:t>fixed transmitter</w:t>
      </w:r>
      <w:r>
        <w:t xml:space="preserve"> means a radiocommunications transmitter located at a fixed point on land or sea and not </w:t>
      </w:r>
      <w:r w:rsidR="00A84067">
        <w:t>designed or intended</w:t>
      </w:r>
      <w:r>
        <w:t xml:space="preserve"> for use while in motion.</w:t>
      </w:r>
    </w:p>
    <w:p w14:paraId="3C901F2C" w14:textId="77777777" w:rsidR="00A84067" w:rsidRDefault="00A84067" w:rsidP="00AA146F">
      <w:pPr>
        <w:pStyle w:val="definition"/>
        <w:spacing w:line="240" w:lineRule="auto"/>
        <w:ind w:left="426"/>
      </w:pPr>
      <w:r>
        <w:rPr>
          <w:b/>
          <w:i/>
        </w:rPr>
        <w:t>Geocentric Datum of Australia 1994</w:t>
      </w:r>
      <w:r>
        <w:rPr>
          <w:i/>
        </w:rPr>
        <w:t xml:space="preserve"> </w:t>
      </w:r>
      <w:r w:rsidRPr="00D86888">
        <w:t xml:space="preserve">means the geodetic datum designated as </w:t>
      </w:r>
      <w:r>
        <w:t>the</w:t>
      </w:r>
      <w:r w:rsidRPr="00D86888">
        <w:t xml:space="preserve"> </w:t>
      </w:r>
      <w:r w:rsidR="00566C1F">
        <w:t>’</w:t>
      </w:r>
      <w:r w:rsidRPr="00D86888">
        <w:t xml:space="preserve">Geocentric Datum of Australia </w:t>
      </w:r>
      <w:r>
        <w:t>(GDA94)</w:t>
      </w:r>
      <w:r w:rsidR="00566C1F">
        <w:t>’</w:t>
      </w:r>
      <w:r>
        <w:t xml:space="preserve"> </w:t>
      </w:r>
      <w:r w:rsidRPr="00D86888">
        <w:t>gazetted in the Commonwealth of Australia Gazette</w:t>
      </w:r>
      <w:r>
        <w:t xml:space="preserve"> No. GN 35</w:t>
      </w:r>
      <w:r w:rsidRPr="00D86888">
        <w:t xml:space="preserve"> on 6 September 1995.</w:t>
      </w:r>
    </w:p>
    <w:p w14:paraId="00089C67" w14:textId="55819E29" w:rsidR="00A84067" w:rsidRPr="00D86888" w:rsidRDefault="00A84067" w:rsidP="004103DD">
      <w:pPr>
        <w:pStyle w:val="definition"/>
        <w:tabs>
          <w:tab w:val="left" w:pos="993"/>
        </w:tabs>
        <w:spacing w:line="240" w:lineRule="auto"/>
        <w:ind w:left="426"/>
        <w:rPr>
          <w:sz w:val="20"/>
          <w:szCs w:val="20"/>
        </w:rPr>
      </w:pPr>
      <w:r w:rsidRPr="00D86888">
        <w:rPr>
          <w:i/>
          <w:sz w:val="20"/>
          <w:szCs w:val="20"/>
        </w:rPr>
        <w:t>Note</w:t>
      </w:r>
      <w:r>
        <w:rPr>
          <w:i/>
          <w:sz w:val="20"/>
          <w:szCs w:val="20"/>
        </w:rPr>
        <w:tab/>
      </w:r>
      <w:r w:rsidR="003F7322">
        <w:rPr>
          <w:sz w:val="20"/>
        </w:rPr>
        <w:t>T</w:t>
      </w:r>
      <w:r w:rsidR="003F7322" w:rsidRPr="009D26EB">
        <w:rPr>
          <w:sz w:val="20"/>
        </w:rPr>
        <w:t xml:space="preserve">he </w:t>
      </w:r>
      <w:r w:rsidRPr="009D26EB">
        <w:rPr>
          <w:sz w:val="20"/>
        </w:rPr>
        <w:t>Geocentric Datum of Australia</w:t>
      </w:r>
      <w:r w:rsidR="009A306D">
        <w:rPr>
          <w:sz w:val="20"/>
        </w:rPr>
        <w:t xml:space="preserve"> 1994</w:t>
      </w:r>
      <w:r w:rsidRPr="009D26EB">
        <w:rPr>
          <w:sz w:val="20"/>
        </w:rPr>
        <w:t xml:space="preserve"> is a coordinate reference system. More information on the GDA94 can be obtained from </w:t>
      </w:r>
      <w:r w:rsidR="001973D3">
        <w:rPr>
          <w:sz w:val="20"/>
        </w:rPr>
        <w:t xml:space="preserve">the </w:t>
      </w:r>
      <w:r w:rsidRPr="009D26EB">
        <w:rPr>
          <w:sz w:val="20"/>
        </w:rPr>
        <w:t>Geoscience Australia</w:t>
      </w:r>
      <w:r w:rsidR="00AF2B29">
        <w:rPr>
          <w:sz w:val="20"/>
        </w:rPr>
        <w:t xml:space="preserve"> website</w:t>
      </w:r>
      <w:r w:rsidRPr="009D26EB">
        <w:rPr>
          <w:sz w:val="20"/>
        </w:rPr>
        <w:t xml:space="preserve">: </w:t>
      </w:r>
      <w:r w:rsidRPr="00DC1B8C">
        <w:rPr>
          <w:sz w:val="20"/>
          <w:u w:val="single"/>
        </w:rPr>
        <w:t>www.ga.gov.au</w:t>
      </w:r>
      <w:r w:rsidRPr="009D26EB">
        <w:rPr>
          <w:sz w:val="20"/>
        </w:rPr>
        <w:t>.</w:t>
      </w:r>
      <w:r>
        <w:rPr>
          <w:i/>
          <w:sz w:val="20"/>
          <w:szCs w:val="20"/>
        </w:rPr>
        <w:t xml:space="preserve"> </w:t>
      </w:r>
      <w:r w:rsidRPr="00D86888">
        <w:rPr>
          <w:i/>
          <w:sz w:val="20"/>
          <w:szCs w:val="20"/>
        </w:rPr>
        <w:t xml:space="preserve">  </w:t>
      </w:r>
    </w:p>
    <w:p w14:paraId="6564BE7C" w14:textId="77777777" w:rsidR="00276296" w:rsidRDefault="00276296" w:rsidP="00CD3DDD">
      <w:pPr>
        <w:pStyle w:val="definition"/>
        <w:ind w:left="426"/>
      </w:pPr>
      <w:r>
        <w:rPr>
          <w:b/>
          <w:i/>
        </w:rPr>
        <w:t>geographic area</w:t>
      </w:r>
      <w:r w:rsidRPr="006E7931">
        <w:t>,</w:t>
      </w:r>
      <w:r>
        <w:t xml:space="preserve"> </w:t>
      </w:r>
      <w:r w:rsidR="006320E3">
        <w:t>for</w:t>
      </w:r>
      <w:r>
        <w:t xml:space="preserve"> a spectrum licence, means the area within which operation of a radiocommunications device is authorised under the licence.</w:t>
      </w:r>
    </w:p>
    <w:p w14:paraId="46798259" w14:textId="77777777" w:rsidR="00CD3DDD" w:rsidRDefault="00CD3DDD" w:rsidP="00120B2E">
      <w:pPr>
        <w:pStyle w:val="Definition0"/>
        <w:spacing w:before="80"/>
        <w:ind w:left="426"/>
        <w:rPr>
          <w:ins w:id="41" w:author="Author"/>
          <w:bCs/>
          <w:iCs/>
        </w:rPr>
        <w:pPrChange w:id="42" w:author="Author">
          <w:pPr>
            <w:pStyle w:val="Definition0"/>
          </w:pPr>
        </w:pPrChange>
      </w:pPr>
      <w:ins w:id="43" w:author="Author">
        <w:r>
          <w:rPr>
            <w:b/>
            <w:i/>
          </w:rPr>
          <w:t xml:space="preserve">group of radiocommunications receivers </w:t>
        </w:r>
        <w:r>
          <w:rPr>
            <w:bCs/>
            <w:iCs/>
          </w:rPr>
          <w:t>has the meaning given by section 8.</w:t>
        </w:r>
      </w:ins>
    </w:p>
    <w:p w14:paraId="3E8A6BD2" w14:textId="77777777" w:rsidR="00CD3DDD" w:rsidRDefault="00CD3DDD" w:rsidP="00120B2E">
      <w:pPr>
        <w:pStyle w:val="Definition0"/>
        <w:spacing w:before="80"/>
        <w:ind w:left="426"/>
        <w:rPr>
          <w:ins w:id="44" w:author="Author"/>
          <w:bCs/>
          <w:iCs/>
        </w:rPr>
        <w:pPrChange w:id="45" w:author="Author">
          <w:pPr>
            <w:pStyle w:val="Definition0"/>
          </w:pPr>
        </w:pPrChange>
      </w:pPr>
      <w:ins w:id="46" w:author="Author">
        <w:r>
          <w:rPr>
            <w:b/>
            <w:i/>
          </w:rPr>
          <w:t xml:space="preserve">group of radiocommunications transmitters </w:t>
        </w:r>
        <w:r>
          <w:rPr>
            <w:bCs/>
            <w:iCs/>
          </w:rPr>
          <w:t>has the meaning given by section 7.</w:t>
        </w:r>
      </w:ins>
    </w:p>
    <w:p w14:paraId="5D72741E" w14:textId="11FED37B" w:rsidR="00EF58E3" w:rsidRPr="00D90692" w:rsidRDefault="00EF58E3" w:rsidP="00CD3DDD">
      <w:pPr>
        <w:pStyle w:val="definition"/>
        <w:ind w:left="0" w:firstLine="426"/>
        <w:rPr>
          <w:b/>
          <w:i/>
        </w:rPr>
      </w:pPr>
      <w:r w:rsidRPr="00D90692">
        <w:rPr>
          <w:b/>
          <w:i/>
        </w:rPr>
        <w:t>HCIS identifier</w:t>
      </w:r>
      <w:r w:rsidRPr="00D90692">
        <w:t xml:space="preserve"> means an identifier used to describe a geographic area in the HCIS.</w:t>
      </w:r>
    </w:p>
    <w:p w14:paraId="0ADD8D86" w14:textId="77777777" w:rsidR="00EF58E3" w:rsidRPr="008512FB" w:rsidRDefault="00EF58E3" w:rsidP="005C75BC">
      <w:pPr>
        <w:pStyle w:val="definition"/>
        <w:ind w:left="426"/>
      </w:pPr>
      <w:r w:rsidRPr="00D90692">
        <w:rPr>
          <w:b/>
          <w:i/>
        </w:rPr>
        <w:t>h</w:t>
      </w:r>
      <w:r w:rsidRPr="00C704CA">
        <w:rPr>
          <w:b/>
          <w:i/>
        </w:rPr>
        <w:t xml:space="preserve">ierarchical </w:t>
      </w:r>
      <w:r w:rsidRPr="00674BDC">
        <w:rPr>
          <w:b/>
          <w:i/>
        </w:rPr>
        <w:t>c</w:t>
      </w:r>
      <w:r w:rsidRPr="00D90692">
        <w:rPr>
          <w:b/>
          <w:i/>
        </w:rPr>
        <w:t xml:space="preserve">ell identification scheme </w:t>
      </w:r>
      <w:r w:rsidRPr="00D90692">
        <w:t xml:space="preserve">or </w:t>
      </w:r>
      <w:r w:rsidRPr="00D90692">
        <w:rPr>
          <w:b/>
          <w:i/>
        </w:rPr>
        <w:t xml:space="preserve">HCIS </w:t>
      </w:r>
      <w:r w:rsidRPr="00D90692">
        <w:t>means the cell grouping hierarchy scheme used to describe areas in the Australian Spectrum Map Grid 2012 published by the ACMA</w:t>
      </w:r>
      <w:r>
        <w:t xml:space="preserve"> on its website</w:t>
      </w:r>
      <w:r w:rsidRPr="00D90692">
        <w:t>, as existing from time to time.</w:t>
      </w:r>
    </w:p>
    <w:p w14:paraId="64EC752F" w14:textId="77777777" w:rsidR="0007109D" w:rsidRDefault="00276296" w:rsidP="00AA146F">
      <w:pPr>
        <w:pStyle w:val="definition"/>
        <w:ind w:left="426"/>
      </w:pPr>
      <w:r>
        <w:rPr>
          <w:b/>
          <w:i/>
        </w:rPr>
        <w:t>horizontally radiated power</w:t>
      </w:r>
      <w:r w:rsidRPr="006E7931">
        <w:t>,</w:t>
      </w:r>
      <w:r>
        <w:rPr>
          <w:b/>
          <w:i/>
        </w:rPr>
        <w:t xml:space="preserve"> </w:t>
      </w:r>
      <w:r w:rsidR="00AB65A8">
        <w:t>for</w:t>
      </w:r>
      <w:r>
        <w:t xml:space="preserve"> a radiocommunications device,</w:t>
      </w:r>
      <w:r>
        <w:rPr>
          <w:b/>
          <w:i/>
        </w:rPr>
        <w:t xml:space="preserve"> </w:t>
      </w:r>
      <w:r>
        <w:t>means the</w:t>
      </w:r>
      <w:r w:rsidR="0007109D">
        <w:t xml:space="preserve"> sum of:</w:t>
      </w:r>
    </w:p>
    <w:p w14:paraId="5E588741" w14:textId="77777777" w:rsidR="00BA0A20" w:rsidRDefault="0007109D" w:rsidP="00013A27">
      <w:pPr>
        <w:pStyle w:val="definition"/>
        <w:ind w:left="1440" w:hanging="720"/>
      </w:pPr>
      <w:r>
        <w:t>(a)</w:t>
      </w:r>
      <w:r>
        <w:tab/>
        <w:t>the</w:t>
      </w:r>
      <w:r w:rsidR="00276296">
        <w:t xml:space="preserve"> maximum true mean power</w:t>
      </w:r>
      <w:r>
        <w:t>, in dBm per</w:t>
      </w:r>
      <w:r w:rsidR="00AB65A8">
        <w:t xml:space="preserve"> specified </w:t>
      </w:r>
      <w:r w:rsidR="0001730E">
        <w:t>rectangular</w:t>
      </w:r>
      <w:r w:rsidR="00AB65A8">
        <w:t xml:space="preserve"> bandwidth </w:t>
      </w:r>
      <w:r>
        <w:t xml:space="preserve">at the antenna connector </w:t>
      </w:r>
      <w:r w:rsidR="00AB65A8">
        <w:t>that is located</w:t>
      </w:r>
      <w:r w:rsidR="00276296">
        <w:t xml:space="preserve"> within the frequency band of the </w:t>
      </w:r>
      <w:r w:rsidR="0099641F">
        <w:t xml:space="preserve">spectrum </w:t>
      </w:r>
      <w:r w:rsidR="00276296">
        <w:t>licence authorising the operation of the</w:t>
      </w:r>
      <w:r w:rsidR="00AB65A8">
        <w:t xml:space="preserve"> radiocommunications</w:t>
      </w:r>
      <w:r w:rsidR="00276296">
        <w:t xml:space="preserve"> device</w:t>
      </w:r>
      <w:r>
        <w:t>; and</w:t>
      </w:r>
    </w:p>
    <w:p w14:paraId="0549BA22" w14:textId="77777777" w:rsidR="00BA0A20" w:rsidRDefault="0007109D" w:rsidP="00013A27">
      <w:pPr>
        <w:pStyle w:val="definition"/>
        <w:ind w:left="1440" w:hanging="720"/>
      </w:pPr>
      <w:r>
        <w:t>(b)</w:t>
      </w:r>
      <w:r>
        <w:tab/>
        <w:t xml:space="preserve">the antenna gain relative to an isotropic antenna in a specified direction </w:t>
      </w:r>
      <w:r w:rsidR="00276296">
        <w:t xml:space="preserve">in the horizontal plane containing the phase centre of the antenna used with the </w:t>
      </w:r>
      <w:r w:rsidR="00AB65A8">
        <w:t xml:space="preserve">radiocommunications </w:t>
      </w:r>
      <w:r w:rsidR="00276296">
        <w:t>device</w:t>
      </w:r>
      <w:r>
        <w:t>, in dB</w:t>
      </w:r>
      <w:r w:rsidR="00CC301F">
        <w:t>i</w:t>
      </w:r>
      <w:r w:rsidR="00276296">
        <w:t>.</w:t>
      </w:r>
    </w:p>
    <w:p w14:paraId="787664F1" w14:textId="77777777" w:rsidR="00445AEF" w:rsidRDefault="00445AEF" w:rsidP="00AA146F">
      <w:pPr>
        <w:pStyle w:val="definition"/>
        <w:spacing w:before="120"/>
        <w:ind w:left="426"/>
      </w:pPr>
      <w:r>
        <w:rPr>
          <w:b/>
          <w:i/>
        </w:rPr>
        <w:t xml:space="preserve">ITU </w:t>
      </w:r>
      <w:r>
        <w:t>means the International Telecommunication Union.</w:t>
      </w:r>
    </w:p>
    <w:p w14:paraId="710B7366" w14:textId="77777777" w:rsidR="00445AEF" w:rsidRDefault="00445AEF" w:rsidP="00AA146F">
      <w:pPr>
        <w:pStyle w:val="definition"/>
        <w:spacing w:before="120"/>
        <w:ind w:left="426"/>
      </w:pPr>
      <w:r w:rsidRPr="00310979">
        <w:rPr>
          <w:b/>
          <w:i/>
        </w:rPr>
        <w:t>ITU-R</w:t>
      </w:r>
      <w:r>
        <w:t xml:space="preserve"> means the I</w:t>
      </w:r>
      <w:r w:rsidR="00923AD5">
        <w:t xml:space="preserve">nternational </w:t>
      </w:r>
      <w:r>
        <w:t>T</w:t>
      </w:r>
      <w:r w:rsidR="00923AD5">
        <w:t xml:space="preserve">elecommunication </w:t>
      </w:r>
      <w:r>
        <w:t>U</w:t>
      </w:r>
      <w:r w:rsidR="00923AD5">
        <w:t>nion</w:t>
      </w:r>
      <w:r w:rsidR="00E91036">
        <w:t xml:space="preserve"> Radiocommunication</w:t>
      </w:r>
      <w:r w:rsidR="003D7097">
        <w:t xml:space="preserve"> S</w:t>
      </w:r>
      <w:r>
        <w:t>ector.</w:t>
      </w:r>
    </w:p>
    <w:p w14:paraId="5F570803" w14:textId="77777777" w:rsidR="006D2611" w:rsidRDefault="006D2611" w:rsidP="00AA146F">
      <w:pPr>
        <w:pStyle w:val="definition"/>
        <w:ind w:left="426"/>
        <w:rPr>
          <w:b/>
          <w:i/>
        </w:rPr>
      </w:pPr>
      <w:r>
        <w:rPr>
          <w:b/>
          <w:i/>
        </w:rPr>
        <w:lastRenderedPageBreak/>
        <w:t>location</w:t>
      </w:r>
      <w:r w:rsidR="00C12E33">
        <w:t>,</w:t>
      </w:r>
      <w:r>
        <w:rPr>
          <w:b/>
          <w:i/>
        </w:rPr>
        <w:t xml:space="preserve"> </w:t>
      </w:r>
      <w:r w:rsidR="00012744">
        <w:t xml:space="preserve">in relation to a radiocommunications transmitter or </w:t>
      </w:r>
      <w:r w:rsidR="00012744" w:rsidRPr="003B188C">
        <w:t>group of radiocommunications transmitters</w:t>
      </w:r>
      <w:r w:rsidR="00012744">
        <w:t xml:space="preserve">, means the location of the transmitter or </w:t>
      </w:r>
      <w:r w:rsidR="00012744" w:rsidRPr="003B188C">
        <w:t>group of transmitters</w:t>
      </w:r>
      <w:r w:rsidR="00012744">
        <w:t xml:space="preserve">, as the case may be, calculated in accordance with Schedule 1. </w:t>
      </w:r>
    </w:p>
    <w:p w14:paraId="28DB53F3" w14:textId="77777777" w:rsidR="00276296" w:rsidRDefault="00276296" w:rsidP="00AA146F">
      <w:pPr>
        <w:pStyle w:val="definition"/>
        <w:ind w:left="426"/>
      </w:pPr>
      <w:r>
        <w:rPr>
          <w:b/>
          <w:i/>
        </w:rPr>
        <w:t>maximum true mean power</w:t>
      </w:r>
      <w:r>
        <w:t xml:space="preserve"> means the true mean power measured in a </w:t>
      </w:r>
      <w:r w:rsidR="006D2611">
        <w:t>specified</w:t>
      </w:r>
      <w:r>
        <w:t xml:space="preserve"> rectangular bandwidth that is located within a specified frequency band such that the true mean power is the maximum of true mean powers produced. </w:t>
      </w:r>
    </w:p>
    <w:p w14:paraId="01306A99" w14:textId="77777777" w:rsidR="00FF74EF" w:rsidRDefault="00276296" w:rsidP="004103DD">
      <w:pPr>
        <w:pStyle w:val="Note"/>
        <w:tabs>
          <w:tab w:val="left" w:pos="993"/>
        </w:tabs>
        <w:ind w:left="426"/>
      </w:pPr>
      <w:r w:rsidRPr="00900778">
        <w:rPr>
          <w:i/>
        </w:rPr>
        <w:t>Note</w:t>
      </w:r>
      <w:r w:rsidR="006D2611">
        <w:tab/>
      </w:r>
      <w:r w:rsidRPr="00900778">
        <w:t xml:space="preserve">The power within a </w:t>
      </w:r>
      <w:r w:rsidR="006D2611">
        <w:t>specified</w:t>
      </w:r>
      <w:r w:rsidRPr="00900778">
        <w:t xml:space="preserve"> bandwidth is normally established by taking measurements using either an adjacent channel power meter or a spectrum analyser. The accuracy of measuring equipment, measurement procedure and any corrections to measurements necessary to take account of practical filter shape factors would normally be in accordance with </w:t>
      </w:r>
      <w:r w:rsidR="006D2611">
        <w:t>standard</w:t>
      </w:r>
      <w:r w:rsidRPr="00900778">
        <w:t xml:space="preserve"> engineering practice.</w:t>
      </w:r>
    </w:p>
    <w:p w14:paraId="3976107A" w14:textId="77777777" w:rsidR="00276296" w:rsidRDefault="00276296" w:rsidP="00AA146F">
      <w:pPr>
        <w:pStyle w:val="definition"/>
        <w:ind w:left="426"/>
      </w:pPr>
      <w:r>
        <w:rPr>
          <w:b/>
          <w:i/>
        </w:rPr>
        <w:t>mean power</w:t>
      </w:r>
      <w:r>
        <w:t xml:space="preserve"> means the average power measured during an interval of time that is at least </w:t>
      </w:r>
      <w:r w:rsidR="006D2611">
        <w:t>10</w:t>
      </w:r>
      <w:r>
        <w:t xml:space="preserve"> times the period of the lowest modulation frequency.</w:t>
      </w:r>
    </w:p>
    <w:p w14:paraId="0162E833" w14:textId="77777777" w:rsidR="006D2611" w:rsidRDefault="006D2611" w:rsidP="00AA146F">
      <w:pPr>
        <w:pStyle w:val="definition"/>
        <w:spacing w:line="240" w:lineRule="auto"/>
        <w:ind w:left="426"/>
      </w:pPr>
      <w:r w:rsidRPr="00381190">
        <w:rPr>
          <w:b/>
          <w:i/>
        </w:rPr>
        <w:t>occupied bandwidth</w:t>
      </w:r>
      <w:r w:rsidRPr="00381190">
        <w:t xml:space="preserve">, in relation to a </w:t>
      </w:r>
      <w:r>
        <w:t>radiocommunications</w:t>
      </w:r>
      <w:r w:rsidRPr="00381190">
        <w:t xml:space="preserve"> transmitter, means the width of a frequency band having upper and lower limits that </w:t>
      </w:r>
      <w:r>
        <w:t>are</w:t>
      </w:r>
      <w:r w:rsidRPr="00381190">
        <w:t xml:space="preserve"> necessary to contain 99% of the true mean power of the transmitter’s emission at any time.</w:t>
      </w:r>
    </w:p>
    <w:p w14:paraId="4A729D3B" w14:textId="77777777" w:rsidR="00012744" w:rsidRDefault="006D2611" w:rsidP="00AA146F">
      <w:pPr>
        <w:pStyle w:val="definition"/>
        <w:spacing w:line="240" w:lineRule="auto"/>
        <w:ind w:left="426"/>
      </w:pPr>
      <w:r w:rsidRPr="00F77D61">
        <w:rPr>
          <w:b/>
          <w:i/>
        </w:rPr>
        <w:t xml:space="preserve">Radio Regulations </w:t>
      </w:r>
      <w:r w:rsidRPr="00F77D61">
        <w:t>means the ‘Radio Regulations’ published by the</w:t>
      </w:r>
      <w:r w:rsidRPr="00381190">
        <w:t xml:space="preserve"> </w:t>
      </w:r>
      <w:r w:rsidR="00BE51AF">
        <w:t>ITU</w:t>
      </w:r>
      <w:r>
        <w:t>,</w:t>
      </w:r>
      <w:r w:rsidRPr="00381190">
        <w:t xml:space="preserve"> </w:t>
      </w:r>
      <w:r w:rsidR="00012744" w:rsidRPr="00381190">
        <w:t xml:space="preserve">as in force </w:t>
      </w:r>
      <w:r w:rsidR="00012744">
        <w:t>from time to time</w:t>
      </w:r>
      <w:r w:rsidR="0099641F">
        <w:t>.</w:t>
      </w:r>
      <w:r w:rsidR="00012744" w:rsidRPr="00381190" w:rsidDel="00012744">
        <w:t xml:space="preserve"> </w:t>
      </w:r>
    </w:p>
    <w:p w14:paraId="2A06BCD3" w14:textId="77777777" w:rsidR="006869C3" w:rsidRDefault="006D2611" w:rsidP="004103DD">
      <w:pPr>
        <w:pStyle w:val="definition"/>
        <w:tabs>
          <w:tab w:val="left" w:pos="993"/>
        </w:tabs>
        <w:spacing w:line="240" w:lineRule="auto"/>
        <w:ind w:left="426"/>
        <w:rPr>
          <w:sz w:val="20"/>
          <w:szCs w:val="20"/>
        </w:rPr>
      </w:pPr>
      <w:r w:rsidRPr="009D26EB">
        <w:rPr>
          <w:i/>
          <w:sz w:val="20"/>
          <w:szCs w:val="20"/>
        </w:rPr>
        <w:t>Note</w:t>
      </w:r>
      <w:r>
        <w:rPr>
          <w:i/>
          <w:sz w:val="20"/>
          <w:szCs w:val="20"/>
        </w:rPr>
        <w:tab/>
      </w:r>
      <w:r w:rsidRPr="009D26EB">
        <w:rPr>
          <w:sz w:val="20"/>
          <w:szCs w:val="20"/>
        </w:rPr>
        <w:t>Copies of the Radio Regulations can be obtained from the ITU</w:t>
      </w:r>
      <w:r w:rsidR="00AF2B29">
        <w:rPr>
          <w:sz w:val="20"/>
          <w:szCs w:val="20"/>
        </w:rPr>
        <w:t xml:space="preserve"> website</w:t>
      </w:r>
      <w:r w:rsidRPr="009D26EB">
        <w:rPr>
          <w:sz w:val="20"/>
          <w:szCs w:val="20"/>
        </w:rPr>
        <w:t xml:space="preserve">: </w:t>
      </w:r>
      <w:r w:rsidRPr="00DC1B8C">
        <w:rPr>
          <w:sz w:val="20"/>
          <w:szCs w:val="20"/>
          <w:u w:val="single"/>
        </w:rPr>
        <w:t>www.itu.int</w:t>
      </w:r>
      <w:r w:rsidRPr="009D26EB">
        <w:rPr>
          <w:sz w:val="20"/>
          <w:szCs w:val="20"/>
        </w:rPr>
        <w:t xml:space="preserve">. </w:t>
      </w:r>
    </w:p>
    <w:p w14:paraId="3A3ABABE" w14:textId="77777777" w:rsidR="005C75BC" w:rsidRDefault="005C75BC" w:rsidP="00120B2E">
      <w:pPr>
        <w:pStyle w:val="Definition0"/>
        <w:ind w:left="426"/>
        <w:rPr>
          <w:ins w:id="47" w:author="Author"/>
        </w:rPr>
        <w:pPrChange w:id="48" w:author="Author">
          <w:pPr>
            <w:pStyle w:val="Definition0"/>
          </w:pPr>
        </w:pPrChange>
      </w:pPr>
      <w:ins w:id="49" w:author="Author">
        <w:r>
          <w:rPr>
            <w:b/>
            <w:bCs/>
            <w:i/>
            <w:iCs/>
          </w:rPr>
          <w:t xml:space="preserve">Recommendation ITU-R P.525-4 </w:t>
        </w:r>
        <w:r>
          <w:t>means the ITU-R Recommendation “P.525-4 Calculation of free-space attenuation” published by the ITU.</w:t>
        </w:r>
      </w:ins>
    </w:p>
    <w:p w14:paraId="7A1AE070" w14:textId="77777777" w:rsidR="005C75BC" w:rsidRDefault="005C75BC" w:rsidP="00120B2E">
      <w:pPr>
        <w:pStyle w:val="notetext"/>
        <w:ind w:left="1277"/>
        <w:rPr>
          <w:ins w:id="50" w:author="Author"/>
        </w:rPr>
        <w:pPrChange w:id="51" w:author="Author">
          <w:pPr>
            <w:pStyle w:val="notetext"/>
          </w:pPr>
        </w:pPrChange>
      </w:pPr>
      <w:ins w:id="52" w:author="Author">
        <w:r w:rsidRPr="00717618">
          <w:rPr>
            <w:i/>
            <w:iCs/>
          </w:rPr>
          <w:t>Note</w:t>
        </w:r>
        <w:r>
          <w:t>:</w:t>
        </w:r>
        <w:r>
          <w:tab/>
          <w:t xml:space="preserve">Copies of Recommendation ITU-R P.525-4 can be obtained, free of charge, from the ITU website: </w:t>
        </w:r>
        <w:r>
          <w:fldChar w:fldCharType="begin"/>
        </w:r>
        <w:r>
          <w:instrText xml:space="preserve"> HYPERLINK "http://www.itu.int" </w:instrText>
        </w:r>
        <w:r>
          <w:fldChar w:fldCharType="separate"/>
        </w:r>
        <w:r>
          <w:rPr>
            <w:rStyle w:val="Hyperlink"/>
          </w:rPr>
          <w:t>www.itu.int</w:t>
        </w:r>
        <w:r>
          <w:rPr>
            <w:rStyle w:val="Hyperlink"/>
          </w:rPr>
          <w:fldChar w:fldCharType="end"/>
        </w:r>
        <w:r>
          <w:t>.</w:t>
        </w:r>
      </w:ins>
    </w:p>
    <w:p w14:paraId="5458A026" w14:textId="77777777" w:rsidR="00501B83" w:rsidRDefault="00501B83" w:rsidP="00120B2E">
      <w:pPr>
        <w:pStyle w:val="Definition0"/>
        <w:ind w:left="426"/>
        <w:rPr>
          <w:ins w:id="53" w:author="Author"/>
        </w:rPr>
        <w:pPrChange w:id="54" w:author="Author">
          <w:pPr>
            <w:pStyle w:val="Definition0"/>
          </w:pPr>
        </w:pPrChange>
      </w:pPr>
      <w:ins w:id="55" w:author="Author">
        <w:r>
          <w:rPr>
            <w:b/>
            <w:bCs/>
            <w:i/>
            <w:iCs/>
          </w:rPr>
          <w:t xml:space="preserve">Recommendation ITU-R P.526-15 </w:t>
        </w:r>
        <w:r>
          <w:t>means the ITU-R Recommendation “P.526-15 Propagation by diffraction” published by the ITU.</w:t>
        </w:r>
      </w:ins>
    </w:p>
    <w:p w14:paraId="6704A772" w14:textId="77777777" w:rsidR="00501B83" w:rsidRDefault="00501B83" w:rsidP="00120B2E">
      <w:pPr>
        <w:pStyle w:val="notetext"/>
        <w:ind w:left="1277"/>
        <w:rPr>
          <w:ins w:id="56" w:author="Author"/>
        </w:rPr>
        <w:pPrChange w:id="57" w:author="Author">
          <w:pPr>
            <w:pStyle w:val="notetext"/>
          </w:pPr>
        </w:pPrChange>
      </w:pPr>
      <w:ins w:id="58" w:author="Author">
        <w:r>
          <w:t>Note:</w:t>
        </w:r>
        <w:r>
          <w:tab/>
          <w:t xml:space="preserve">Copies of Recommendation ITU-R P.526-15 can be obtained, free of charge, from the ITU website: </w:t>
        </w:r>
        <w:r>
          <w:fldChar w:fldCharType="begin"/>
        </w:r>
        <w:r>
          <w:instrText xml:space="preserve"> HYPERLINK "http://www.itu.int" </w:instrText>
        </w:r>
        <w:r>
          <w:fldChar w:fldCharType="separate"/>
        </w:r>
        <w:r>
          <w:rPr>
            <w:rStyle w:val="Hyperlink"/>
          </w:rPr>
          <w:t>www.itu.int</w:t>
        </w:r>
        <w:r>
          <w:rPr>
            <w:rStyle w:val="Hyperlink"/>
          </w:rPr>
          <w:fldChar w:fldCharType="end"/>
        </w:r>
        <w:r>
          <w:t>.</w:t>
        </w:r>
      </w:ins>
    </w:p>
    <w:p w14:paraId="5F86A82B" w14:textId="1BA1F749" w:rsidR="004103DD" w:rsidDel="00501B83" w:rsidRDefault="00DC603B" w:rsidP="004103DD">
      <w:pPr>
        <w:tabs>
          <w:tab w:val="right" w:pos="993"/>
        </w:tabs>
        <w:spacing w:before="80" w:after="120"/>
        <w:ind w:left="426"/>
        <w:jc w:val="both"/>
        <w:rPr>
          <w:del w:id="59" w:author="Author"/>
        </w:rPr>
      </w:pPr>
      <w:del w:id="60" w:author="Author">
        <w:r w:rsidDel="00501B83">
          <w:rPr>
            <w:b/>
            <w:i/>
          </w:rPr>
          <w:delText xml:space="preserve">Recommendation </w:delText>
        </w:r>
        <w:r w:rsidR="008F7C6B" w:rsidDel="00501B83">
          <w:rPr>
            <w:b/>
            <w:i/>
          </w:rPr>
          <w:delText xml:space="preserve">ITU-R </w:delText>
        </w:r>
        <w:r w:rsidDel="00501B83">
          <w:rPr>
            <w:b/>
            <w:i/>
          </w:rPr>
          <w:delText>P.526-1</w:delText>
        </w:r>
        <w:r w:rsidR="006278CD" w:rsidDel="00501B83">
          <w:rPr>
            <w:b/>
            <w:i/>
          </w:rPr>
          <w:delText>3</w:delText>
        </w:r>
        <w:r w:rsidDel="00501B83">
          <w:rPr>
            <w:b/>
            <w:i/>
          </w:rPr>
          <w:delText xml:space="preserve"> </w:delText>
        </w:r>
        <w:r w:rsidDel="00501B83">
          <w:delText>means the ITU</w:delText>
        </w:r>
        <w:r w:rsidR="009A2F5E" w:rsidDel="00501B83">
          <w:delText>-R</w:delText>
        </w:r>
        <w:r w:rsidDel="00501B83">
          <w:delText xml:space="preserve"> Recommendation P.526-1</w:delText>
        </w:r>
        <w:r w:rsidR="006278CD" w:rsidDel="00501B83">
          <w:delText>3</w:delText>
        </w:r>
        <w:r w:rsidDel="00501B83">
          <w:delText xml:space="preserve"> </w:delText>
        </w:r>
        <w:r w:rsidR="00F6753B" w:rsidRPr="00F6753B" w:rsidDel="00501B83">
          <w:rPr>
            <w:i/>
          </w:rPr>
          <w:delText>Propagation by diffraction</w:delText>
        </w:r>
        <w:r w:rsidR="008B5BE5" w:rsidDel="00501B83">
          <w:rPr>
            <w:rStyle w:val="Strong"/>
            <w:rFonts w:ascii="Verdana" w:hAnsi="Verdana"/>
            <w:color w:val="004B96"/>
            <w:sz w:val="20"/>
            <w:szCs w:val="20"/>
          </w:rPr>
          <w:delText xml:space="preserve"> </w:delText>
        </w:r>
        <w:r w:rsidDel="00501B83">
          <w:delText>published by the ITU, as in force from time to time.</w:delText>
        </w:r>
      </w:del>
    </w:p>
    <w:p w14:paraId="4BEE5854" w14:textId="6FD4DE14" w:rsidR="00F6753B" w:rsidRDefault="00DC603B" w:rsidP="004103DD">
      <w:pPr>
        <w:tabs>
          <w:tab w:val="left" w:pos="993"/>
        </w:tabs>
        <w:ind w:left="426" w:hanging="22"/>
        <w:jc w:val="both"/>
        <w:rPr>
          <w:sz w:val="20"/>
          <w:szCs w:val="20"/>
        </w:rPr>
      </w:pPr>
      <w:del w:id="61" w:author="Author">
        <w:r w:rsidDel="00501B83">
          <w:rPr>
            <w:i/>
            <w:sz w:val="20"/>
            <w:szCs w:val="20"/>
          </w:rPr>
          <w:delText>Note</w:delText>
        </w:r>
        <w:r w:rsidR="004103DD" w:rsidDel="00501B83">
          <w:rPr>
            <w:i/>
            <w:sz w:val="20"/>
            <w:szCs w:val="20"/>
          </w:rPr>
          <w:tab/>
        </w:r>
        <w:r w:rsidDel="00501B83">
          <w:rPr>
            <w:sz w:val="20"/>
            <w:szCs w:val="20"/>
          </w:rPr>
          <w:delText xml:space="preserve">Recommendation </w:delText>
        </w:r>
        <w:r w:rsidR="008F7C6B" w:rsidDel="00501B83">
          <w:rPr>
            <w:sz w:val="20"/>
            <w:szCs w:val="20"/>
          </w:rPr>
          <w:delText xml:space="preserve">ITU-R </w:delText>
        </w:r>
        <w:r w:rsidDel="00501B83">
          <w:rPr>
            <w:sz w:val="20"/>
            <w:szCs w:val="20"/>
          </w:rPr>
          <w:delText>P.526-1</w:delText>
        </w:r>
        <w:r w:rsidR="006278CD" w:rsidDel="00501B83">
          <w:rPr>
            <w:sz w:val="20"/>
            <w:szCs w:val="20"/>
          </w:rPr>
          <w:delText>3</w:delText>
        </w:r>
        <w:r w:rsidDel="00501B83">
          <w:rPr>
            <w:sz w:val="20"/>
            <w:szCs w:val="20"/>
          </w:rPr>
          <w:delText xml:space="preserve"> can be accessed through the ITU website: </w:delText>
        </w:r>
        <w:r w:rsidRPr="00DC1B8C" w:rsidDel="00501B83">
          <w:rPr>
            <w:sz w:val="20"/>
            <w:szCs w:val="20"/>
            <w:u w:val="single"/>
          </w:rPr>
          <w:delText>www.itu.int.</w:delText>
        </w:r>
        <w:r w:rsidDel="00501B83">
          <w:rPr>
            <w:sz w:val="20"/>
            <w:szCs w:val="20"/>
          </w:rPr>
          <w:delText xml:space="preserve"> </w:delText>
        </w:r>
      </w:del>
    </w:p>
    <w:p w14:paraId="3D72AE68" w14:textId="77777777" w:rsidR="00FB3FFC" w:rsidRDefault="00FB3FFC" w:rsidP="00120B2E">
      <w:pPr>
        <w:pStyle w:val="Definition0"/>
        <w:ind w:left="426"/>
        <w:rPr>
          <w:ins w:id="62" w:author="Author"/>
        </w:rPr>
        <w:pPrChange w:id="63" w:author="Author">
          <w:pPr>
            <w:pStyle w:val="Definition0"/>
          </w:pPr>
        </w:pPrChange>
      </w:pPr>
      <w:ins w:id="64" w:author="Author">
        <w:r>
          <w:rPr>
            <w:b/>
            <w:bCs/>
            <w:i/>
            <w:iCs/>
          </w:rPr>
          <w:t xml:space="preserve">Recommendation ITU-R P.2108-0 </w:t>
        </w:r>
        <w:r>
          <w:t>means the ITU-R Recommendation “P.2108-0 Prediction of clutter loss” published by the ITU.</w:t>
        </w:r>
      </w:ins>
    </w:p>
    <w:p w14:paraId="6F76D913" w14:textId="73999309" w:rsidR="00FB3FFC" w:rsidRPr="00120B2E" w:rsidRDefault="00FB3FFC" w:rsidP="00120B2E">
      <w:pPr>
        <w:pStyle w:val="notetext"/>
        <w:ind w:left="1277"/>
        <w:rPr>
          <w:ins w:id="65" w:author="Author"/>
          <w:rPrChange w:id="66" w:author="Author">
            <w:rPr>
              <w:ins w:id="67" w:author="Author"/>
              <w:b/>
              <w:i/>
            </w:rPr>
          </w:rPrChange>
        </w:rPr>
        <w:pPrChange w:id="68" w:author="Author">
          <w:pPr>
            <w:pStyle w:val="definition"/>
            <w:ind w:left="425"/>
          </w:pPr>
        </w:pPrChange>
      </w:pPr>
      <w:ins w:id="69" w:author="Author">
        <w:r w:rsidRPr="00120B2E">
          <w:rPr>
            <w:rPrChange w:id="70" w:author="Author">
              <w:rPr>
                <w:i/>
                <w:iCs/>
              </w:rPr>
            </w:rPrChange>
          </w:rPr>
          <w:t>Note</w:t>
        </w:r>
        <w:r w:rsidRPr="00FB3FFC">
          <w:t>:</w:t>
        </w:r>
        <w:r w:rsidRPr="00FB3FFC">
          <w:tab/>
        </w:r>
        <w:r w:rsidRPr="00E734D5">
          <w:t xml:space="preserve">Copies of Recommendation ITU-R P.2108-0 can be obtained, free of charge, from the ITU website: </w:t>
        </w:r>
        <w:r w:rsidRPr="00FB3FFC">
          <w:fldChar w:fldCharType="begin"/>
        </w:r>
        <w:r w:rsidRPr="00120B2E">
          <w:rPr>
            <w:rPrChange w:id="71" w:author="Author">
              <w:rPr/>
            </w:rPrChange>
          </w:rPr>
          <w:instrText xml:space="preserve"> HYPERLINK "http://www.itu.int" </w:instrText>
        </w:r>
        <w:r w:rsidRPr="00120B2E">
          <w:rPr>
            <w:rPrChange w:id="72" w:author="Author">
              <w:rPr>
                <w:rStyle w:val="Hyperlink"/>
              </w:rPr>
            </w:rPrChange>
          </w:rPr>
          <w:fldChar w:fldCharType="separate"/>
        </w:r>
        <w:r w:rsidRPr="00120B2E">
          <w:rPr>
            <w:rPrChange w:id="73" w:author="Author">
              <w:rPr>
                <w:rStyle w:val="Hyperlink"/>
              </w:rPr>
            </w:rPrChange>
          </w:rPr>
          <w:t>www.itu.int</w:t>
        </w:r>
        <w:r w:rsidRPr="00120B2E">
          <w:rPr>
            <w:rPrChange w:id="74" w:author="Author">
              <w:rPr>
                <w:rStyle w:val="Hyperlink"/>
              </w:rPr>
            </w:rPrChange>
          </w:rPr>
          <w:fldChar w:fldCharType="end"/>
        </w:r>
        <w:r w:rsidRPr="00FB3FFC">
          <w:t>.</w:t>
        </w:r>
      </w:ins>
    </w:p>
    <w:p w14:paraId="2272ADC7" w14:textId="6BE947DD" w:rsidR="00EF58E3" w:rsidRPr="00D90692" w:rsidRDefault="00EF58E3" w:rsidP="00071CC8">
      <w:pPr>
        <w:pStyle w:val="definition"/>
        <w:ind w:left="425"/>
        <w:rPr>
          <w:sz w:val="15"/>
          <w:szCs w:val="15"/>
        </w:rPr>
      </w:pPr>
      <w:r w:rsidRPr="00D90692">
        <w:rPr>
          <w:b/>
          <w:i/>
        </w:rPr>
        <w:t>total radiated power</w:t>
      </w:r>
      <w:r w:rsidRPr="00D90692">
        <w:t>, is defined as the integral of the power transmitted in different directions over the entire radiation sphere. It is measured considering the combination of all radiating elements on an antenna panel or individual device.</w:t>
      </w:r>
    </w:p>
    <w:p w14:paraId="11BF7F23" w14:textId="77777777" w:rsidR="00276296" w:rsidRDefault="00276296" w:rsidP="00FB1C66">
      <w:pPr>
        <w:pStyle w:val="definition"/>
        <w:spacing w:before="120"/>
        <w:ind w:left="425" w:firstLine="1"/>
      </w:pPr>
      <w:r>
        <w:rPr>
          <w:b/>
          <w:i/>
        </w:rPr>
        <w:t>true mean power</w:t>
      </w:r>
      <w:r>
        <w:t xml:space="preserve"> means:</w:t>
      </w:r>
    </w:p>
    <w:p w14:paraId="7A7D156A" w14:textId="77777777" w:rsidR="00276296" w:rsidRDefault="00013A27" w:rsidP="00AA146F">
      <w:pPr>
        <w:pStyle w:val="P1"/>
        <w:ind w:left="1440" w:hanging="1014"/>
      </w:pPr>
      <w:r>
        <w:tab/>
      </w:r>
      <w:r w:rsidR="00276296">
        <w:t>(a)</w:t>
      </w:r>
      <w:r>
        <w:tab/>
      </w:r>
      <w:r w:rsidR="00276296">
        <w:t>if an unmodulated carrier is present</w:t>
      </w:r>
      <w:r w:rsidR="0099641F">
        <w:t xml:space="preserve"> </w:t>
      </w:r>
      <w:r w:rsidR="00276296">
        <w:t>— the mean power measured while the unmodulated carrier is present; and</w:t>
      </w:r>
    </w:p>
    <w:p w14:paraId="2BAB6A16" w14:textId="77777777" w:rsidR="00276296" w:rsidRDefault="00013A27" w:rsidP="00AA146F">
      <w:pPr>
        <w:pStyle w:val="P1"/>
        <w:ind w:left="1440" w:hanging="1014"/>
      </w:pPr>
      <w:r>
        <w:tab/>
      </w:r>
      <w:r w:rsidR="00276296">
        <w:t>(b)</w:t>
      </w:r>
      <w:r>
        <w:tab/>
      </w:r>
      <w:r w:rsidR="00276296">
        <w:t>if an unmodulated carrier is not present</w:t>
      </w:r>
      <w:r w:rsidR="0099641F">
        <w:t xml:space="preserve"> </w:t>
      </w:r>
      <w:r w:rsidR="00276296">
        <w:t>— the mean power measured while transmitted information is present.</w:t>
      </w:r>
    </w:p>
    <w:p w14:paraId="6A119B17" w14:textId="77777777" w:rsidR="00CC301F" w:rsidRDefault="00CC301F" w:rsidP="00AA146F">
      <w:pPr>
        <w:pStyle w:val="P1"/>
        <w:ind w:left="426" w:hanging="426"/>
      </w:pPr>
      <w:r w:rsidRPr="00AE3378">
        <w:t>(2)</w:t>
      </w:r>
      <w:r>
        <w:tab/>
      </w:r>
      <w:r w:rsidR="00AA146F">
        <w:tab/>
      </w:r>
      <w:r>
        <w:t xml:space="preserve">In this </w:t>
      </w:r>
      <w:r w:rsidR="0099641F">
        <w:t>D</w:t>
      </w:r>
      <w:r>
        <w:t xml:space="preserve">etermination, </w:t>
      </w:r>
      <w:r w:rsidR="00A31089">
        <w:t xml:space="preserve">unless otherwise specified, </w:t>
      </w:r>
      <w:r>
        <w:t>the range of numbers that identifies a frequency band includes the higher, but not the lower, number.</w:t>
      </w:r>
    </w:p>
    <w:p w14:paraId="4077BE09" w14:textId="77777777" w:rsidR="006D2611" w:rsidRPr="002E3189" w:rsidRDefault="006D2611" w:rsidP="001926A6">
      <w:pPr>
        <w:pStyle w:val="ZNote"/>
        <w:tabs>
          <w:tab w:val="left" w:pos="1134"/>
        </w:tabs>
        <w:ind w:left="426"/>
      </w:pPr>
      <w:r w:rsidRPr="002E3189">
        <w:rPr>
          <w:i/>
        </w:rPr>
        <w:t>Note</w:t>
      </w:r>
      <w:r>
        <w:tab/>
        <w:t>A number of</w:t>
      </w:r>
      <w:r w:rsidRPr="002E3189">
        <w:t xml:space="preserve"> terms used in this Determination are defined in the </w:t>
      </w:r>
      <w:r w:rsidRPr="00D86888">
        <w:t>Act</w:t>
      </w:r>
      <w:r>
        <w:t xml:space="preserve"> and </w:t>
      </w:r>
      <w:r w:rsidR="00A10B32">
        <w:t xml:space="preserve">unless the contrary intention appears, </w:t>
      </w:r>
      <w:r>
        <w:t>have the meaning</w:t>
      </w:r>
      <w:r w:rsidR="0099641F">
        <w:t>s</w:t>
      </w:r>
      <w:r>
        <w:t xml:space="preserve"> given to them by the Act</w:t>
      </w:r>
      <w:r w:rsidR="00A10B32">
        <w:t>. Those terms include</w:t>
      </w:r>
      <w:r w:rsidRPr="002E3189">
        <w:t>:</w:t>
      </w:r>
    </w:p>
    <w:p w14:paraId="4CC242B3" w14:textId="77777777" w:rsidR="006D2611" w:rsidRDefault="006D2611" w:rsidP="00071CC8">
      <w:pPr>
        <w:pStyle w:val="Notepara"/>
        <w:numPr>
          <w:ilvl w:val="3"/>
          <w:numId w:val="3"/>
        </w:numPr>
        <w:ind w:left="1560" w:hanging="567"/>
      </w:pPr>
      <w:r>
        <w:t>ACMA</w:t>
      </w:r>
    </w:p>
    <w:p w14:paraId="5385A84A" w14:textId="77777777" w:rsidR="00726B0F" w:rsidRDefault="006D2611" w:rsidP="00071CC8">
      <w:pPr>
        <w:pStyle w:val="Notepara"/>
        <w:numPr>
          <w:ilvl w:val="0"/>
          <w:numId w:val="3"/>
        </w:numPr>
        <w:ind w:left="1560" w:hanging="567"/>
      </w:pPr>
      <w:r>
        <w:t>core condition</w:t>
      </w:r>
    </w:p>
    <w:p w14:paraId="499601DD" w14:textId="77777777" w:rsidR="00726B0F" w:rsidRDefault="006D2611" w:rsidP="00071CC8">
      <w:pPr>
        <w:pStyle w:val="Notepara"/>
        <w:numPr>
          <w:ilvl w:val="0"/>
          <w:numId w:val="3"/>
        </w:numPr>
        <w:ind w:left="1560" w:hanging="567"/>
      </w:pPr>
      <w:r w:rsidRPr="002E3189">
        <w:t>frequency band</w:t>
      </w:r>
    </w:p>
    <w:p w14:paraId="1AD2531B" w14:textId="77777777" w:rsidR="00726B0F" w:rsidRPr="002E3189" w:rsidRDefault="00C12E33" w:rsidP="00071CC8">
      <w:pPr>
        <w:pStyle w:val="Notepara"/>
        <w:numPr>
          <w:ilvl w:val="0"/>
          <w:numId w:val="3"/>
        </w:numPr>
        <w:ind w:left="1560" w:hanging="567"/>
      </w:pPr>
      <w:r>
        <w:t>i</w:t>
      </w:r>
      <w:r w:rsidRPr="002E3189">
        <w:t>nterference</w:t>
      </w:r>
    </w:p>
    <w:p w14:paraId="11CAE1CB" w14:textId="77777777" w:rsidR="00726B0F" w:rsidRDefault="006D2611" w:rsidP="00071CC8">
      <w:pPr>
        <w:pStyle w:val="Notepara"/>
        <w:numPr>
          <w:ilvl w:val="0"/>
          <w:numId w:val="3"/>
        </w:numPr>
        <w:ind w:left="1560" w:hanging="567"/>
      </w:pPr>
      <w:r>
        <w:t>radiocommunications device</w:t>
      </w:r>
    </w:p>
    <w:p w14:paraId="2F44D7F4" w14:textId="77777777" w:rsidR="00726B0F" w:rsidRPr="002E3189" w:rsidRDefault="006D2611" w:rsidP="00071CC8">
      <w:pPr>
        <w:pStyle w:val="Notepara"/>
        <w:numPr>
          <w:ilvl w:val="0"/>
          <w:numId w:val="3"/>
        </w:numPr>
        <w:ind w:left="1560" w:hanging="567"/>
      </w:pPr>
      <w:r>
        <w:lastRenderedPageBreak/>
        <w:t>radiocommunications receiver</w:t>
      </w:r>
    </w:p>
    <w:p w14:paraId="7F1D6FBF" w14:textId="77777777" w:rsidR="00726B0F" w:rsidRPr="002E3189" w:rsidRDefault="006D2611" w:rsidP="00071CC8">
      <w:pPr>
        <w:pStyle w:val="Notepara"/>
        <w:numPr>
          <w:ilvl w:val="0"/>
          <w:numId w:val="3"/>
        </w:numPr>
        <w:ind w:left="1560" w:hanging="567"/>
      </w:pPr>
      <w:r>
        <w:t xml:space="preserve">radiocommunications </w:t>
      </w:r>
      <w:r w:rsidRPr="002E3189">
        <w:t>transmitter</w:t>
      </w:r>
    </w:p>
    <w:p w14:paraId="2754F6DD" w14:textId="77777777" w:rsidR="00726B0F" w:rsidRDefault="009A306D" w:rsidP="00071CC8">
      <w:pPr>
        <w:pStyle w:val="Notepara"/>
        <w:numPr>
          <w:ilvl w:val="0"/>
          <w:numId w:val="3"/>
        </w:numPr>
        <w:ind w:left="1560" w:hanging="567"/>
      </w:pPr>
      <w:r>
        <w:t>radio emission</w:t>
      </w:r>
    </w:p>
    <w:p w14:paraId="018F3529" w14:textId="77777777" w:rsidR="00726B0F" w:rsidRDefault="006D2611" w:rsidP="00071CC8">
      <w:pPr>
        <w:pStyle w:val="Notepara"/>
        <w:numPr>
          <w:ilvl w:val="0"/>
          <w:numId w:val="3"/>
        </w:numPr>
        <w:ind w:left="1560" w:hanging="567"/>
      </w:pPr>
      <w:r>
        <w:t>Register</w:t>
      </w:r>
      <w:r w:rsidRPr="00415C8D">
        <w:t xml:space="preserve"> </w:t>
      </w:r>
    </w:p>
    <w:p w14:paraId="6DF71433" w14:textId="77777777" w:rsidR="006D2611" w:rsidRDefault="006D2611" w:rsidP="00071CC8">
      <w:pPr>
        <w:pStyle w:val="Notepara"/>
        <w:numPr>
          <w:ilvl w:val="0"/>
          <w:numId w:val="3"/>
        </w:numPr>
        <w:ind w:left="1560" w:hanging="567"/>
      </w:pPr>
      <w:r w:rsidRPr="002E3189">
        <w:t>spectrum licence</w:t>
      </w:r>
    </w:p>
    <w:p w14:paraId="0B375E0F" w14:textId="77777777" w:rsidR="00010A66" w:rsidRPr="00CA75DE" w:rsidRDefault="00010A66" w:rsidP="00010A66">
      <w:pPr>
        <w:keepNext/>
        <w:spacing w:before="360"/>
        <w:ind w:left="426" w:hanging="426"/>
        <w:jc w:val="both"/>
        <w:outlineLvl w:val="1"/>
        <w:rPr>
          <w:ins w:id="75" w:author="Author"/>
          <w:rFonts w:ascii="Arial" w:hAnsi="Arial"/>
          <w:bCs/>
        </w:rPr>
      </w:pPr>
      <w:bookmarkStart w:id="76" w:name="_Toc327954141"/>
      <w:ins w:id="77" w:author="Author">
        <w:r w:rsidRPr="00CA75DE">
          <w:rPr>
            <w:rFonts w:ascii="Arial" w:hAnsi="Arial"/>
            <w:b/>
          </w:rPr>
          <w:t>5A</w:t>
        </w:r>
        <w:r w:rsidRPr="00CA75DE">
          <w:rPr>
            <w:rFonts w:ascii="Arial" w:hAnsi="Arial"/>
            <w:b/>
            <w:bCs/>
          </w:rPr>
          <w:tab/>
          <w:t>References to other instruments</w:t>
        </w:r>
      </w:ins>
    </w:p>
    <w:p w14:paraId="66202536" w14:textId="77777777" w:rsidR="00010A66" w:rsidRPr="00CA75DE" w:rsidRDefault="00010A66" w:rsidP="00010A66">
      <w:pPr>
        <w:pStyle w:val="subsection"/>
        <w:ind w:hanging="708"/>
        <w:rPr>
          <w:ins w:id="78" w:author="Author"/>
          <w:sz w:val="24"/>
          <w:szCs w:val="22"/>
        </w:rPr>
      </w:pPr>
      <w:ins w:id="79" w:author="Author">
        <w:r w:rsidRPr="00CA75DE">
          <w:tab/>
        </w:r>
        <w:r w:rsidRPr="00CA75DE">
          <w:rPr>
            <w:sz w:val="24"/>
            <w:szCs w:val="22"/>
          </w:rPr>
          <w:t>In this Determination, unless the contrary intention appears:</w:t>
        </w:r>
      </w:ins>
    </w:p>
    <w:p w14:paraId="7A40788F" w14:textId="77777777" w:rsidR="00010A66" w:rsidRPr="00CA75DE" w:rsidRDefault="00010A66" w:rsidP="00010A66">
      <w:pPr>
        <w:pStyle w:val="paragraph"/>
        <w:tabs>
          <w:tab w:val="left" w:pos="1134"/>
        </w:tabs>
        <w:ind w:left="1134" w:hanging="708"/>
        <w:rPr>
          <w:ins w:id="80" w:author="Author"/>
          <w:sz w:val="24"/>
          <w:szCs w:val="22"/>
        </w:rPr>
      </w:pPr>
      <w:ins w:id="81" w:author="Author">
        <w:r w:rsidRPr="00CA75DE">
          <w:rPr>
            <w:sz w:val="24"/>
            <w:szCs w:val="22"/>
          </w:rPr>
          <w:t>(a)</w:t>
        </w:r>
        <w:r w:rsidRPr="00CA75DE">
          <w:rPr>
            <w:sz w:val="24"/>
            <w:szCs w:val="22"/>
          </w:rPr>
          <w:tab/>
          <w:t>a reference to any other legislative instrument is a reference to that other legislative instrument as in force from time to time; and</w:t>
        </w:r>
      </w:ins>
    </w:p>
    <w:p w14:paraId="165DEE07" w14:textId="77777777" w:rsidR="00010A66" w:rsidRPr="00CA75DE" w:rsidRDefault="00010A66" w:rsidP="00010A66">
      <w:pPr>
        <w:pStyle w:val="paragraph"/>
        <w:tabs>
          <w:tab w:val="left" w:pos="1134"/>
          <w:tab w:val="left" w:pos="2160"/>
          <w:tab w:val="left" w:pos="2880"/>
          <w:tab w:val="left" w:pos="3600"/>
          <w:tab w:val="center" w:pos="4513"/>
        </w:tabs>
        <w:ind w:left="1134" w:hanging="708"/>
        <w:rPr>
          <w:ins w:id="82" w:author="Author"/>
          <w:sz w:val="24"/>
          <w:szCs w:val="22"/>
        </w:rPr>
      </w:pPr>
      <w:ins w:id="83" w:author="Author">
        <w:r w:rsidRPr="00CA75DE">
          <w:rPr>
            <w:sz w:val="24"/>
            <w:szCs w:val="22"/>
          </w:rPr>
          <w:t>(b)</w:t>
        </w:r>
        <w:r w:rsidRPr="00CA75DE">
          <w:rPr>
            <w:sz w:val="24"/>
            <w:szCs w:val="22"/>
          </w:rPr>
          <w:tab/>
          <w:t>a reference to any other kind of instrument or writing is a reference to that other instrument or writing as in force or in existence from time to time.</w:t>
        </w:r>
      </w:ins>
    </w:p>
    <w:p w14:paraId="2C81418F" w14:textId="77777777" w:rsidR="00010A66" w:rsidRPr="00CA75DE" w:rsidRDefault="00010A66" w:rsidP="00010A66">
      <w:pPr>
        <w:pStyle w:val="notetext"/>
        <w:rPr>
          <w:ins w:id="84" w:author="Author"/>
        </w:rPr>
      </w:pPr>
      <w:ins w:id="85" w:author="Author">
        <w:r w:rsidRPr="00CA75DE">
          <w:rPr>
            <w:i/>
            <w:iCs/>
          </w:rPr>
          <w:t>Note 1</w:t>
        </w:r>
        <w:r w:rsidRPr="00CA75DE">
          <w:t>:</w:t>
        </w:r>
        <w:r w:rsidRPr="00CA75DE">
          <w:tab/>
          <w:t xml:space="preserve">For references to Commonwealth Acts, see section 10 of the </w:t>
        </w:r>
        <w:r w:rsidRPr="00CA75DE">
          <w:rPr>
            <w:i/>
          </w:rPr>
          <w:t>Acts Interpretation Act 1901</w:t>
        </w:r>
        <w:r w:rsidRPr="00CA75DE">
          <w:t xml:space="preserve">; and see also subsection 13(1) of the </w:t>
        </w:r>
        <w:r w:rsidRPr="00CA75DE">
          <w:rPr>
            <w:i/>
          </w:rPr>
          <w:t>Legislation Act 2003</w:t>
        </w:r>
        <w:r w:rsidRPr="00CA75DE">
          <w:t xml:space="preserve"> for the application of the </w:t>
        </w:r>
        <w:r w:rsidRPr="00CA75DE">
          <w:rPr>
            <w:i/>
          </w:rPr>
          <w:t>Acts Interpretation Act 1901</w:t>
        </w:r>
        <w:r w:rsidRPr="00CA75DE">
          <w:t xml:space="preserve"> to legislative instruments.</w:t>
        </w:r>
      </w:ins>
    </w:p>
    <w:p w14:paraId="75BCDB92" w14:textId="77777777" w:rsidR="00010A66" w:rsidRPr="00CA75DE" w:rsidRDefault="00010A66" w:rsidP="00010A66">
      <w:pPr>
        <w:pStyle w:val="notetext"/>
        <w:rPr>
          <w:ins w:id="86" w:author="Author"/>
        </w:rPr>
      </w:pPr>
      <w:ins w:id="87" w:author="Author">
        <w:r w:rsidRPr="00CA75DE">
          <w:rPr>
            <w:i/>
            <w:iCs/>
          </w:rPr>
          <w:t>Note 2</w:t>
        </w:r>
        <w:r w:rsidRPr="00CA75DE">
          <w:t>:</w:t>
        </w:r>
        <w:r w:rsidRPr="00CA75DE">
          <w:tab/>
          <w:t xml:space="preserve">All Commonwealth Acts and legislative instruments are registered on the Federal Register of Legislation. </w:t>
        </w:r>
      </w:ins>
    </w:p>
    <w:p w14:paraId="69405AF6" w14:textId="77777777" w:rsidR="00010A66" w:rsidRPr="00CA75DE" w:rsidRDefault="00010A66" w:rsidP="00010A66">
      <w:pPr>
        <w:pStyle w:val="notetext"/>
        <w:rPr>
          <w:ins w:id="88" w:author="Author"/>
        </w:rPr>
      </w:pPr>
      <w:ins w:id="89" w:author="Author">
        <w:r w:rsidRPr="00CA75DE">
          <w:rPr>
            <w:i/>
            <w:iCs/>
          </w:rPr>
          <w:t>Note 3</w:t>
        </w:r>
        <w:r w:rsidRPr="00CA75DE">
          <w:t>:</w:t>
        </w:r>
        <w:r w:rsidRPr="00CA75DE">
          <w:tab/>
          <w:t>See section 314A of the Act.</w:t>
        </w:r>
      </w:ins>
    </w:p>
    <w:p w14:paraId="3ACECC1C" w14:textId="5B45E9BA" w:rsidR="003B5585" w:rsidRDefault="0039678C" w:rsidP="00AA146F">
      <w:pPr>
        <w:pStyle w:val="HR"/>
        <w:ind w:left="426" w:hanging="426"/>
        <w:jc w:val="both"/>
        <w:outlineLvl w:val="1"/>
      </w:pPr>
      <w:r w:rsidRPr="00100FE2">
        <w:rPr>
          <w:rStyle w:val="CharSchNo"/>
        </w:rPr>
        <w:t>6</w:t>
      </w:r>
      <w:r>
        <w:tab/>
        <w:t>Emission d</w:t>
      </w:r>
      <w:r w:rsidR="004F0210">
        <w:t>esignator</w:t>
      </w:r>
      <w:bookmarkEnd w:id="76"/>
    </w:p>
    <w:p w14:paraId="2A791CA0" w14:textId="77777777" w:rsidR="00012744" w:rsidRDefault="00012744" w:rsidP="00AA146F">
      <w:pPr>
        <w:pStyle w:val="R1"/>
        <w:ind w:left="426" w:hanging="426"/>
      </w:pPr>
      <w:r>
        <w:t>(1)</w:t>
      </w:r>
      <w:r>
        <w:tab/>
        <w:t>In this Determination, the designation of a radiocommunications transmitter’s emission (</w:t>
      </w:r>
      <w:r>
        <w:rPr>
          <w:b/>
          <w:i/>
        </w:rPr>
        <w:t>emission designator</w:t>
      </w:r>
      <w:r>
        <w:t xml:space="preserve">) is determined using the methods specified in the Radio Regulations. </w:t>
      </w:r>
    </w:p>
    <w:p w14:paraId="034BE06C" w14:textId="77777777" w:rsidR="00012744" w:rsidRDefault="00012744" w:rsidP="00AA146F">
      <w:pPr>
        <w:pStyle w:val="R1"/>
        <w:spacing w:after="120"/>
        <w:ind w:left="426" w:hanging="426"/>
      </w:pPr>
      <w:r>
        <w:t>(2)</w:t>
      </w:r>
      <w: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Default="00012744" w:rsidP="00136171">
      <w:pPr>
        <w:tabs>
          <w:tab w:val="left" w:pos="1134"/>
        </w:tabs>
        <w:ind w:left="426"/>
        <w:jc w:val="both"/>
        <w:rPr>
          <w:sz w:val="20"/>
          <w:szCs w:val="20"/>
        </w:rPr>
      </w:pPr>
      <w:r w:rsidRPr="00DA583A">
        <w:rPr>
          <w:i/>
          <w:sz w:val="20"/>
          <w:szCs w:val="20"/>
        </w:rPr>
        <w:t>Note</w:t>
      </w:r>
      <w:r w:rsidRPr="00DA583A">
        <w:rPr>
          <w:sz w:val="20"/>
          <w:szCs w:val="20"/>
        </w:rPr>
        <w:tab/>
        <w:t xml:space="preserve">At the date of </w:t>
      </w:r>
      <w:r w:rsidR="00BE51AF">
        <w:rPr>
          <w:sz w:val="20"/>
          <w:szCs w:val="20"/>
        </w:rPr>
        <w:t xml:space="preserve">the </w:t>
      </w:r>
      <w:r w:rsidRPr="00DA583A">
        <w:rPr>
          <w:sz w:val="20"/>
          <w:szCs w:val="20"/>
        </w:rPr>
        <w:t>making</w:t>
      </w:r>
      <w:r w:rsidR="00BE51AF">
        <w:rPr>
          <w:sz w:val="20"/>
          <w:szCs w:val="20"/>
        </w:rPr>
        <w:t xml:space="preserve"> of</w:t>
      </w:r>
      <w:r w:rsidRPr="00DA583A">
        <w:rPr>
          <w:sz w:val="20"/>
          <w:szCs w:val="20"/>
        </w:rPr>
        <w:t xml:space="preserve"> this Determination, </w:t>
      </w:r>
      <w:r w:rsidR="00CA311E" w:rsidRPr="00451601">
        <w:rPr>
          <w:sz w:val="20"/>
          <w:szCs w:val="20"/>
        </w:rPr>
        <w:t>Appendix 1 of the Radio Regulations</w:t>
      </w:r>
      <w:r w:rsidRPr="00DA583A">
        <w:rPr>
          <w:sz w:val="20"/>
          <w:szCs w:val="20"/>
        </w:rPr>
        <w:t xml:space="preserve"> made provision for </w:t>
      </w:r>
      <w:r>
        <w:rPr>
          <w:sz w:val="20"/>
          <w:szCs w:val="20"/>
        </w:rPr>
        <w:t>determin</w:t>
      </w:r>
      <w:r w:rsidRPr="00DA583A">
        <w:rPr>
          <w:sz w:val="20"/>
          <w:szCs w:val="20"/>
        </w:rPr>
        <w:t xml:space="preserve">ing the designation of a radiocommunications transmitter’s emission. </w:t>
      </w:r>
    </w:p>
    <w:p w14:paraId="7AF6BCD6" w14:textId="77777777" w:rsidR="003B5585" w:rsidRDefault="004F0210" w:rsidP="00EB7B2E">
      <w:pPr>
        <w:pStyle w:val="HR"/>
        <w:ind w:left="426" w:hanging="426"/>
        <w:jc w:val="both"/>
        <w:outlineLvl w:val="1"/>
      </w:pPr>
      <w:bookmarkStart w:id="90" w:name="_Toc327954142"/>
      <w:r w:rsidRPr="00100FE2">
        <w:rPr>
          <w:rStyle w:val="CharSchNo"/>
        </w:rPr>
        <w:t>7</w:t>
      </w:r>
      <w:r w:rsidR="00276296">
        <w:tab/>
        <w:t xml:space="preserve">Group of </w:t>
      </w:r>
      <w:r w:rsidR="006D2611">
        <w:t xml:space="preserve">radiocommunications </w:t>
      </w:r>
      <w:r w:rsidR="00276296">
        <w:t>transmitters</w:t>
      </w:r>
      <w:bookmarkEnd w:id="90"/>
    </w:p>
    <w:p w14:paraId="66B76510" w14:textId="77777777" w:rsidR="00276296" w:rsidRDefault="00276296" w:rsidP="00EB7B2E">
      <w:pPr>
        <w:pStyle w:val="R1"/>
        <w:tabs>
          <w:tab w:val="left" w:pos="426"/>
        </w:tabs>
        <w:ind w:left="414" w:hanging="414"/>
      </w:pPr>
      <w:r w:rsidRPr="00AE3378">
        <w:t>(1)</w:t>
      </w:r>
      <w:r>
        <w:rPr>
          <w:b/>
        </w:rPr>
        <w:tab/>
      </w:r>
      <w:r w:rsidR="006D2611">
        <w:t>In</w:t>
      </w:r>
      <w:r>
        <w:t xml:space="preserve"> this </w:t>
      </w:r>
      <w:r w:rsidR="006D2611">
        <w:t>D</w:t>
      </w:r>
      <w:r>
        <w:t xml:space="preserve">etermination, two or more fixed transmitters are a group of </w:t>
      </w:r>
      <w:r w:rsidR="006D2611">
        <w:t>radiocommunication</w:t>
      </w:r>
      <w:r w:rsidR="00FE37DB">
        <w:t>s</w:t>
      </w:r>
      <w:r w:rsidR="006D2611">
        <w:t xml:space="preserve"> </w:t>
      </w:r>
      <w:r>
        <w:t>transmitters if:</w:t>
      </w:r>
    </w:p>
    <w:p w14:paraId="24ACF274" w14:textId="77777777" w:rsidR="00FF74EF" w:rsidRDefault="00276296" w:rsidP="00EB7B2E">
      <w:pPr>
        <w:pStyle w:val="P1"/>
        <w:ind w:left="426" w:hanging="426"/>
      </w:pPr>
      <w:r>
        <w:tab/>
      </w:r>
      <w:r w:rsidR="00EB7B2E">
        <w:tab/>
      </w:r>
      <w:r>
        <w:t>(a)</w:t>
      </w:r>
      <w:r>
        <w:tab/>
        <w:t>they have the same centre frequency and</w:t>
      </w:r>
      <w:r w:rsidR="006D2611">
        <w:t xml:space="preserve"> </w:t>
      </w:r>
      <w:r>
        <w:t xml:space="preserve">emission designator; </w:t>
      </w:r>
    </w:p>
    <w:p w14:paraId="19DE053D" w14:textId="77777777" w:rsidR="00276296" w:rsidRDefault="00276296" w:rsidP="00EB7B2E">
      <w:pPr>
        <w:pStyle w:val="P1"/>
      </w:pPr>
      <w:r>
        <w:tab/>
        <w:t>(b)</w:t>
      </w:r>
      <w:r>
        <w:tab/>
        <w:t xml:space="preserve">they are operated for the purpose of communicating with the same </w:t>
      </w:r>
      <w:r w:rsidR="006D2611">
        <w:t xml:space="preserve">radiocommunications </w:t>
      </w:r>
      <w:r>
        <w:t xml:space="preserve">receiver or group of </w:t>
      </w:r>
      <w:r w:rsidR="006D2611">
        <w:t xml:space="preserve">radiocommunications </w:t>
      </w:r>
      <w:r>
        <w:t>receivers;</w:t>
      </w:r>
    </w:p>
    <w:p w14:paraId="757BB85E" w14:textId="77777777" w:rsidR="006D2611" w:rsidRDefault="006D2611" w:rsidP="00EB7B2E">
      <w:pPr>
        <w:pStyle w:val="P1"/>
        <w:ind w:left="426" w:hanging="426"/>
      </w:pPr>
      <w:r>
        <w:tab/>
      </w:r>
      <w:r w:rsidR="00EB7B2E">
        <w:tab/>
      </w:r>
      <w:r>
        <w:t>(c)</w:t>
      </w:r>
      <w:r w:rsidR="00EB7B2E">
        <w:tab/>
      </w:r>
      <w:r>
        <w:t>each has an antenna of the same type, model and manufacturer;</w:t>
      </w:r>
    </w:p>
    <w:p w14:paraId="265CEBBB" w14:textId="77777777" w:rsidR="00FF74EF" w:rsidRDefault="006D2611" w:rsidP="00EB7B2E">
      <w:pPr>
        <w:pStyle w:val="P1"/>
        <w:spacing w:line="240" w:lineRule="auto"/>
        <w:ind w:hanging="1440"/>
      </w:pPr>
      <w:r>
        <w:tab/>
        <w:t>(d)</w:t>
      </w:r>
      <w:r>
        <w:tab/>
        <w:t>the antenna used with each fixed transmitter is located on the same structure and within 20 metres of the phase centre of all antennas within the group of radiocommunications transmitters; and</w:t>
      </w:r>
    </w:p>
    <w:p w14:paraId="55CC28E4" w14:textId="77777777" w:rsidR="00C0452B" w:rsidRDefault="00276296" w:rsidP="00C0452B">
      <w:pPr>
        <w:pStyle w:val="P1"/>
      </w:pPr>
      <w:r>
        <w:tab/>
        <w:t>(</w:t>
      </w:r>
      <w:r w:rsidR="00563377">
        <w:t>e</w:t>
      </w:r>
      <w:r>
        <w:t>)</w:t>
      </w:r>
      <w:r>
        <w:tab/>
        <w:t>the identification number assigned by the AC</w:t>
      </w:r>
      <w:r w:rsidR="000F07E9">
        <w:t>M</w:t>
      </w:r>
      <w:r>
        <w:t xml:space="preserve">A to the antenna used with each </w:t>
      </w:r>
      <w:r w:rsidR="000F07E9">
        <w:t xml:space="preserve">radiocommunications </w:t>
      </w:r>
      <w:r>
        <w:t>transmitter</w:t>
      </w:r>
      <w:r w:rsidR="000F07E9">
        <w:t xml:space="preserve"> is the same</w:t>
      </w:r>
      <w:r>
        <w:t>.</w:t>
      </w:r>
    </w:p>
    <w:p w14:paraId="1449A95E" w14:textId="77777777" w:rsidR="00C0452B" w:rsidRDefault="000F07E9" w:rsidP="00C0452B">
      <w:pPr>
        <w:pStyle w:val="P1"/>
        <w:tabs>
          <w:tab w:val="left" w:pos="426"/>
        </w:tabs>
        <w:ind w:left="426" w:hanging="426"/>
      </w:pPr>
      <w:r w:rsidRPr="002E3189">
        <w:t>(2)</w:t>
      </w:r>
      <w:r w:rsidRPr="002E3189">
        <w:tab/>
        <w:t>A</w:t>
      </w:r>
      <w:r>
        <w:t xml:space="preserve"> radiocommunications</w:t>
      </w:r>
      <w:r w:rsidRPr="002E3189">
        <w:t xml:space="preserve"> transmitter </w:t>
      </w:r>
      <w:r>
        <w:t xml:space="preserve">must not </w:t>
      </w:r>
      <w:r w:rsidRPr="002E3189">
        <w:t xml:space="preserve">belong to more than </w:t>
      </w:r>
      <w:r>
        <w:t>one</w:t>
      </w:r>
      <w:r w:rsidRPr="002E3189">
        <w:t xml:space="preserve"> group of </w:t>
      </w:r>
      <w:r>
        <w:t xml:space="preserve">radiocommunications </w:t>
      </w:r>
      <w:r w:rsidRPr="002E3189">
        <w:t>transmitters.</w:t>
      </w:r>
    </w:p>
    <w:p w14:paraId="68F33C42" w14:textId="77777777" w:rsidR="00FF74EF" w:rsidRDefault="00692CDF" w:rsidP="00C0452B">
      <w:pPr>
        <w:pStyle w:val="P1"/>
        <w:tabs>
          <w:tab w:val="left" w:pos="426"/>
        </w:tabs>
        <w:ind w:left="426" w:hanging="426"/>
      </w:pPr>
      <w:r>
        <w:t>(3)</w:t>
      </w:r>
      <w:r>
        <w:tab/>
        <w:t xml:space="preserve">The location of a group of radiocommunications transmitters is </w:t>
      </w:r>
      <w:r w:rsidR="002F723E">
        <w:t>calculated</w:t>
      </w:r>
      <w:r>
        <w:t xml:space="preserve"> in accordance</w:t>
      </w:r>
      <w:r w:rsidR="00EB7B2E">
        <w:t xml:space="preserve"> </w:t>
      </w:r>
      <w:r>
        <w:t>with Schedule 1.</w:t>
      </w:r>
    </w:p>
    <w:p w14:paraId="565BAA42" w14:textId="77777777" w:rsidR="003B5585" w:rsidRDefault="004F0210" w:rsidP="00EB7B2E">
      <w:pPr>
        <w:pStyle w:val="HR"/>
        <w:ind w:left="426" w:hanging="426"/>
        <w:jc w:val="both"/>
        <w:outlineLvl w:val="1"/>
      </w:pPr>
      <w:bookmarkStart w:id="91" w:name="_Toc327954143"/>
      <w:r w:rsidRPr="00100FE2">
        <w:rPr>
          <w:rStyle w:val="CharSchNo"/>
        </w:rPr>
        <w:lastRenderedPageBreak/>
        <w:t>8</w:t>
      </w:r>
      <w:r w:rsidR="00276296">
        <w:tab/>
        <w:t>Group of</w:t>
      </w:r>
      <w:r w:rsidR="000F07E9">
        <w:t xml:space="preserve"> radiocommunications</w:t>
      </w:r>
      <w:r w:rsidR="00276296">
        <w:t xml:space="preserve"> receivers</w:t>
      </w:r>
      <w:bookmarkEnd w:id="91"/>
    </w:p>
    <w:p w14:paraId="159F909A" w14:textId="77777777" w:rsidR="00276296" w:rsidRDefault="00276296" w:rsidP="00EB7B2E">
      <w:pPr>
        <w:pStyle w:val="R1"/>
        <w:ind w:left="426" w:hanging="426"/>
      </w:pPr>
      <w:r w:rsidRPr="00730F40">
        <w:t>(1)</w:t>
      </w:r>
      <w:r>
        <w:rPr>
          <w:b/>
        </w:rPr>
        <w:tab/>
      </w:r>
      <w:r w:rsidR="000F07E9">
        <w:t>In</w:t>
      </w:r>
      <w:r>
        <w:t xml:space="preserve"> this </w:t>
      </w:r>
      <w:r w:rsidR="000F07E9">
        <w:t>D</w:t>
      </w:r>
      <w:r>
        <w:t>etermination, two or more fixed receivers are a group of</w:t>
      </w:r>
      <w:r w:rsidR="000F07E9">
        <w:t xml:space="preserve"> radiocommunications</w:t>
      </w:r>
      <w:r>
        <w:t xml:space="preserve"> receivers if:</w:t>
      </w:r>
    </w:p>
    <w:p w14:paraId="257B29A1" w14:textId="77777777" w:rsidR="00276296" w:rsidRDefault="00276296" w:rsidP="00EB7B2E">
      <w:pPr>
        <w:pStyle w:val="P1"/>
        <w:tabs>
          <w:tab w:val="left" w:pos="851"/>
        </w:tabs>
        <w:ind w:left="1437" w:hanging="870"/>
      </w:pPr>
      <w:r>
        <w:tab/>
        <w:t>(</w:t>
      </w:r>
      <w:r w:rsidR="000F07E9">
        <w:t>a</w:t>
      </w:r>
      <w:r>
        <w:t>)</w:t>
      </w:r>
      <w:r w:rsidR="00EB7B2E">
        <w:tab/>
      </w:r>
      <w:r>
        <w:tab/>
        <w:t xml:space="preserve">they are operated for the purpose of communicating with the same </w:t>
      </w:r>
      <w:r w:rsidR="000F07E9">
        <w:t xml:space="preserve">radiocommunications </w:t>
      </w:r>
      <w:r>
        <w:t>transmitter or group of</w:t>
      </w:r>
      <w:r w:rsidR="000F07E9">
        <w:t xml:space="preserve"> radiocommunications</w:t>
      </w:r>
      <w:r>
        <w:t xml:space="preserve"> transmitters;</w:t>
      </w:r>
    </w:p>
    <w:p w14:paraId="00F8DC7C" w14:textId="77777777" w:rsidR="000F07E9" w:rsidRDefault="00EB7B2E" w:rsidP="00EB7B2E">
      <w:pPr>
        <w:pStyle w:val="P1"/>
        <w:ind w:left="851" w:hanging="426"/>
      </w:pPr>
      <w:r>
        <w:tab/>
      </w:r>
      <w:r w:rsidR="000F07E9">
        <w:t>(b)</w:t>
      </w:r>
      <w:r w:rsidR="000F07E9">
        <w:tab/>
      </w:r>
      <w:r>
        <w:tab/>
      </w:r>
      <w:r w:rsidR="000F07E9">
        <w:t>each has an antenna of the same t</w:t>
      </w:r>
      <w:r w:rsidR="00692CDF">
        <w:t>ype, model and manufacturer;</w:t>
      </w:r>
    </w:p>
    <w:p w14:paraId="662F301A" w14:textId="77777777" w:rsidR="00692CDF" w:rsidRDefault="000F07E9" w:rsidP="00EB7B2E">
      <w:pPr>
        <w:pStyle w:val="P1"/>
        <w:tabs>
          <w:tab w:val="left" w:pos="851"/>
        </w:tabs>
        <w:ind w:left="1437" w:hanging="870"/>
      </w:pPr>
      <w:r>
        <w:tab/>
      </w:r>
      <w:r w:rsidR="00692CDF">
        <w:t>(c)</w:t>
      </w:r>
      <w:r w:rsidR="00692CDF">
        <w:tab/>
      </w:r>
      <w:r w:rsidR="00EB7B2E">
        <w:tab/>
      </w:r>
      <w:r w:rsidR="00692CDF">
        <w:t>the antenna used with each fixed receiver is located on the same structure and within 20 metres of the phase centre of all antennas within the group of radiocommunications receivers; and</w:t>
      </w:r>
    </w:p>
    <w:p w14:paraId="3B5531FC" w14:textId="77777777" w:rsidR="00276296" w:rsidRDefault="00692CDF" w:rsidP="00EB7B2E">
      <w:pPr>
        <w:pStyle w:val="P1"/>
        <w:tabs>
          <w:tab w:val="left" w:pos="851"/>
        </w:tabs>
        <w:ind w:left="1437" w:hanging="870"/>
      </w:pPr>
      <w:r>
        <w:tab/>
      </w:r>
      <w:r w:rsidR="00276296">
        <w:t>(</w:t>
      </w:r>
      <w:r>
        <w:t>d</w:t>
      </w:r>
      <w:r w:rsidR="00276296">
        <w:t>)</w:t>
      </w:r>
      <w:r w:rsidR="00276296">
        <w:tab/>
      </w:r>
      <w:r w:rsidR="00EB7B2E">
        <w:tab/>
      </w:r>
      <w:r w:rsidR="000F07E9">
        <w:t>the</w:t>
      </w:r>
      <w:r w:rsidR="00276296">
        <w:t xml:space="preserve"> identification number assigned by the AC</w:t>
      </w:r>
      <w:r w:rsidR="000F07E9">
        <w:t>M</w:t>
      </w:r>
      <w:r w:rsidR="00276296">
        <w:t>A to the antenna used with each</w:t>
      </w:r>
      <w:r w:rsidR="000F07E9">
        <w:t xml:space="preserve"> radiocommunications</w:t>
      </w:r>
      <w:r w:rsidR="00276296">
        <w:t xml:space="preserve"> receiver</w:t>
      </w:r>
      <w:r w:rsidR="000F07E9">
        <w:t xml:space="preserve"> is the same</w:t>
      </w:r>
      <w:r w:rsidR="00276296">
        <w:t>.</w:t>
      </w:r>
    </w:p>
    <w:p w14:paraId="4E6B5C00" w14:textId="77777777" w:rsidR="00FA4F0C" w:rsidRDefault="00276296" w:rsidP="00EB7B2E">
      <w:pPr>
        <w:pStyle w:val="R2"/>
        <w:spacing w:before="120"/>
        <w:ind w:left="426" w:hanging="426"/>
      </w:pPr>
      <w:r w:rsidRPr="00730F40">
        <w:t>(2)</w:t>
      </w:r>
      <w:r>
        <w:rPr>
          <w:b/>
        </w:rPr>
        <w:tab/>
      </w:r>
      <w:r>
        <w:t xml:space="preserve">A </w:t>
      </w:r>
      <w:r w:rsidR="000F07E9">
        <w:t xml:space="preserve">radiocommunications </w:t>
      </w:r>
      <w:r>
        <w:t>receiver m</w:t>
      </w:r>
      <w:r w:rsidR="000F07E9">
        <w:t>ust not</w:t>
      </w:r>
      <w:r>
        <w:t xml:space="preserve"> belong to more than one group of </w:t>
      </w:r>
      <w:r w:rsidR="000F07E9">
        <w:t xml:space="preserve">radiocommunications </w:t>
      </w:r>
      <w:r>
        <w:t>receivers.</w:t>
      </w:r>
    </w:p>
    <w:p w14:paraId="07B54279" w14:textId="77777777" w:rsidR="001F7520" w:rsidRDefault="00692CDF" w:rsidP="00EB7B2E">
      <w:pPr>
        <w:pStyle w:val="R2"/>
        <w:spacing w:before="120"/>
        <w:ind w:left="426" w:hanging="426"/>
      </w:pPr>
      <w:r>
        <w:t>(3)</w:t>
      </w:r>
      <w:r>
        <w:tab/>
        <w:t xml:space="preserve">The location of a group of </w:t>
      </w:r>
      <w:r w:rsidR="00B256DE">
        <w:t xml:space="preserve">radiocommunications </w:t>
      </w:r>
      <w:r>
        <w:t xml:space="preserve">receivers is </w:t>
      </w:r>
      <w:r w:rsidR="002F723E">
        <w:t>calculated</w:t>
      </w:r>
      <w:r>
        <w:t xml:space="preserve"> </w:t>
      </w:r>
      <w:r w:rsidR="00B256DE">
        <w:t xml:space="preserve">in accordance with Schedule 1 </w:t>
      </w:r>
      <w:r>
        <w:t xml:space="preserve">as if </w:t>
      </w:r>
      <w:r w:rsidR="00B256DE">
        <w:t>the group of receivers</w:t>
      </w:r>
      <w:r>
        <w:t xml:space="preserve"> were a group of radiocommunications transmitters</w:t>
      </w:r>
      <w:r w:rsidR="009B3535">
        <w:t>.</w:t>
      </w:r>
    </w:p>
    <w:p w14:paraId="4FC3C099" w14:textId="77777777" w:rsidR="003B5585" w:rsidRDefault="004F0210" w:rsidP="00EB7B2E">
      <w:pPr>
        <w:pStyle w:val="HR"/>
        <w:ind w:left="426" w:hanging="426"/>
        <w:jc w:val="both"/>
        <w:outlineLvl w:val="1"/>
      </w:pPr>
      <w:bookmarkStart w:id="92" w:name="_Toc327954144"/>
      <w:r w:rsidRPr="00100FE2">
        <w:rPr>
          <w:rStyle w:val="CharSchNo"/>
        </w:rPr>
        <w:t>9</w:t>
      </w:r>
      <w:r w:rsidR="00276296">
        <w:tab/>
        <w:t>Unacceptable level of interference</w:t>
      </w:r>
      <w:bookmarkEnd w:id="92"/>
    </w:p>
    <w:p w14:paraId="23C0809B" w14:textId="77777777" w:rsidR="00EA329B" w:rsidRDefault="00A174BD" w:rsidP="00EB7B2E">
      <w:pPr>
        <w:pStyle w:val="R1"/>
        <w:ind w:left="426" w:hanging="426"/>
      </w:pPr>
      <w:r>
        <w:t>(1)</w:t>
      </w:r>
      <w:r>
        <w:tab/>
      </w:r>
      <w:r w:rsidR="00137E06" w:rsidRPr="00595857">
        <w:t>A level of</w:t>
      </w:r>
      <w:r w:rsidR="00137E06" w:rsidRPr="00595857">
        <w:rPr>
          <w:b/>
        </w:rPr>
        <w:t xml:space="preserve"> </w:t>
      </w:r>
      <w:r w:rsidR="00137E06" w:rsidRPr="00595857">
        <w:t xml:space="preserve">interference caused by a radiocommunications transmitter operated under a spectrum licence issued for the </w:t>
      </w:r>
      <w:r w:rsidR="00635325">
        <w:t>3.4</w:t>
      </w:r>
      <w:r w:rsidR="008D3966">
        <w:t xml:space="preserve"> G</w:t>
      </w:r>
      <w:r w:rsidR="00137E06" w:rsidRPr="00595857">
        <w:t>Hz band is unacceptable if:</w:t>
      </w:r>
    </w:p>
    <w:p w14:paraId="2B1277AD" w14:textId="77777777" w:rsidR="00EA329B" w:rsidRDefault="00EB7B2E" w:rsidP="00EB7B2E">
      <w:pPr>
        <w:pStyle w:val="R1"/>
        <w:tabs>
          <w:tab w:val="clear" w:pos="794"/>
          <w:tab w:val="right" w:pos="993"/>
        </w:tabs>
        <w:ind w:left="1436" w:hanging="585"/>
      </w:pPr>
      <w:r>
        <w:tab/>
      </w:r>
      <w:r w:rsidR="00EA329B">
        <w:t>(a)</w:t>
      </w:r>
      <w:r w:rsidR="00EA329B">
        <w:tab/>
        <w:t xml:space="preserve">the operation of the transmitter in the </w:t>
      </w:r>
      <w:r w:rsidR="00635325">
        <w:t>3.4</w:t>
      </w:r>
      <w:r w:rsidR="008D3966">
        <w:t xml:space="preserve"> G</w:t>
      </w:r>
      <w:r w:rsidR="00EA329B">
        <w:t>Hz band results in a breach of a core condition of the licence relating to the maximum permitted level of radio emission from the transmitter:</w:t>
      </w:r>
    </w:p>
    <w:p w14:paraId="7E85F89E" w14:textId="77777777" w:rsidR="00AA1DB7" w:rsidRDefault="00EA329B" w:rsidP="004103DD">
      <w:pPr>
        <w:pStyle w:val="P1"/>
        <w:ind w:left="2127" w:hanging="727"/>
      </w:pPr>
      <w:r>
        <w:t>(i)</w:t>
      </w:r>
      <w:r>
        <w:tab/>
        <w:t xml:space="preserve">outside the parts of the spectrum the use of which is authorised </w:t>
      </w:r>
      <w:r w:rsidR="0061248E">
        <w:t xml:space="preserve">under </w:t>
      </w:r>
      <w:r>
        <w:t>the licence; or</w:t>
      </w:r>
    </w:p>
    <w:p w14:paraId="749FBE41" w14:textId="77777777" w:rsidR="00DE6CFF" w:rsidRPr="00DE6CFF" w:rsidRDefault="00EB7B2E" w:rsidP="00FB1C66">
      <w:r>
        <w:tab/>
      </w:r>
      <w:r>
        <w:tab/>
      </w:r>
      <w:r w:rsidR="00EA329B">
        <w:t>(ii)</w:t>
      </w:r>
      <w:r w:rsidR="00EA329B">
        <w:tab/>
        <w:t>outside the geographic area of the licence</w:t>
      </w:r>
      <w:r w:rsidR="00776B6E">
        <w:t>; or</w:t>
      </w:r>
      <w:r w:rsidR="00C765D5" w:rsidDel="00C765D5">
        <w:t xml:space="preserve"> </w:t>
      </w:r>
    </w:p>
    <w:p w14:paraId="2F52C35E" w14:textId="32EC73D9" w:rsidR="003B5585" w:rsidRDefault="00EA329B" w:rsidP="00EB7B2E">
      <w:pPr>
        <w:pStyle w:val="R1"/>
        <w:tabs>
          <w:tab w:val="clear" w:pos="794"/>
          <w:tab w:val="right" w:pos="993"/>
        </w:tabs>
        <w:spacing w:before="60"/>
        <w:ind w:left="1436" w:hanging="585"/>
      </w:pPr>
      <w:r>
        <w:t>(b)</w:t>
      </w:r>
      <w:r>
        <w:tab/>
      </w:r>
      <w:r w:rsidR="00A174BD">
        <w:t>subject to subsection</w:t>
      </w:r>
      <w:r w:rsidR="00EF58E3">
        <w:t>s</w:t>
      </w:r>
      <w:r w:rsidR="00A174BD">
        <w:t xml:space="preserve"> (2)</w:t>
      </w:r>
      <w:r w:rsidR="001940EE">
        <w:t>,</w:t>
      </w:r>
      <w:r w:rsidR="00EF58E3">
        <w:t xml:space="preserve"> (3) and (4)</w:t>
      </w:r>
      <w:r w:rsidR="00A174BD">
        <w:t xml:space="preserve"> </w:t>
      </w:r>
      <w:r w:rsidR="00EF6C41" w:rsidRPr="00EF6C41">
        <w:t>any part of the device boundary of the transmitter lies outside of the geographic area of the licence</w:t>
      </w:r>
      <w:r w:rsidR="00776B6E">
        <w:t>; or</w:t>
      </w:r>
      <w:r w:rsidR="001D3384" w:rsidRPr="001D3384">
        <w:t xml:space="preserve"> </w:t>
      </w:r>
    </w:p>
    <w:p w14:paraId="151DBB74" w14:textId="77777777" w:rsidR="003B5585" w:rsidRDefault="00EA329B" w:rsidP="00EB7B2E">
      <w:pPr>
        <w:pStyle w:val="P1"/>
        <w:tabs>
          <w:tab w:val="clear" w:pos="1191"/>
          <w:tab w:val="right" w:pos="992"/>
        </w:tabs>
        <w:ind w:left="1436" w:hanging="585"/>
      </w:pPr>
      <w:r>
        <w:t>(c)</w:t>
      </w:r>
      <w:r>
        <w:tab/>
        <w:t xml:space="preserve">the device boundary of the transmitter cannot be calculated in accordance with </w:t>
      </w:r>
      <w:r w:rsidR="00CA311E" w:rsidRPr="00451601">
        <w:t>Part 1 of Schedule 2</w:t>
      </w:r>
      <w:r w:rsidR="006278CD">
        <w:t>; or</w:t>
      </w:r>
    </w:p>
    <w:p w14:paraId="30ACFD80" w14:textId="689D62C9" w:rsidR="006278CD" w:rsidRDefault="006278CD" w:rsidP="00EB7B2E">
      <w:pPr>
        <w:pStyle w:val="P1"/>
        <w:tabs>
          <w:tab w:val="clear" w:pos="1191"/>
          <w:tab w:val="right" w:pos="992"/>
        </w:tabs>
        <w:ind w:left="1436" w:hanging="585"/>
      </w:pPr>
      <w:r>
        <w:t>(d)</w:t>
      </w:r>
      <w:r>
        <w:tab/>
        <w:t>the transmitter operated in the 3.4 GHz band is located on an</w:t>
      </w:r>
      <w:r w:rsidR="00FC08B1">
        <w:t xml:space="preserve"> aircraft</w:t>
      </w:r>
      <w:r w:rsidR="00C865C7">
        <w:t>.</w:t>
      </w:r>
    </w:p>
    <w:p w14:paraId="17E0ED5D" w14:textId="64939B52" w:rsidR="00195DB4" w:rsidRPr="00D90692" w:rsidRDefault="00195DB4" w:rsidP="00195DB4">
      <w:pPr>
        <w:pStyle w:val="R1"/>
        <w:keepNext/>
        <w:tabs>
          <w:tab w:val="clear" w:pos="794"/>
        </w:tabs>
        <w:spacing w:after="120"/>
        <w:ind w:left="425" w:hanging="425"/>
        <w:rPr>
          <w:ins w:id="93" w:author="Author"/>
        </w:rPr>
      </w:pPr>
      <w:ins w:id="94" w:author="Author">
        <w:r w:rsidRPr="00D90692">
          <w:t>(</w:t>
        </w:r>
        <w:r w:rsidR="00136D04">
          <w:t>2</w:t>
        </w:r>
        <w:r w:rsidRPr="00D90692">
          <w:t>)</w:t>
        </w:r>
        <w:r w:rsidRPr="00D90692">
          <w:tab/>
          <w:t xml:space="preserve">A level of interference mentioned in paragraph 9(1)(b) is not unacceptable in relation to a part of the device boundary that: </w:t>
        </w:r>
      </w:ins>
    </w:p>
    <w:p w14:paraId="2AFEBB4A" w14:textId="77777777" w:rsidR="00195DB4" w:rsidRPr="00D90692" w:rsidRDefault="00195DB4" w:rsidP="00195DB4">
      <w:pPr>
        <w:pStyle w:val="R1"/>
        <w:tabs>
          <w:tab w:val="clear" w:pos="794"/>
          <w:tab w:val="left" w:pos="1418"/>
        </w:tabs>
        <w:spacing w:before="60"/>
        <w:ind w:left="851" w:firstLine="0"/>
        <w:rPr>
          <w:ins w:id="95" w:author="Author"/>
        </w:rPr>
      </w:pPr>
      <w:ins w:id="96" w:author="Author">
        <w:r w:rsidRPr="00D90692">
          <w:t>(a)</w:t>
        </w:r>
        <w:r w:rsidRPr="00D90692">
          <w:tab/>
          <w:t>lies outside the geographic area of the licence; and</w:t>
        </w:r>
      </w:ins>
    </w:p>
    <w:p w14:paraId="0963E0B3" w14:textId="7D0E7869" w:rsidR="00195DB4" w:rsidRPr="00D90692" w:rsidRDefault="00195DB4" w:rsidP="00195DB4">
      <w:pPr>
        <w:pStyle w:val="R1"/>
        <w:tabs>
          <w:tab w:val="clear" w:pos="794"/>
          <w:tab w:val="left" w:pos="1418"/>
        </w:tabs>
        <w:spacing w:before="60"/>
        <w:ind w:left="851" w:firstLine="0"/>
        <w:rPr>
          <w:ins w:id="97" w:author="Author"/>
        </w:rPr>
      </w:pPr>
      <w:ins w:id="98" w:author="Author">
        <w:r w:rsidRPr="00D90692">
          <w:t>(b)</w:t>
        </w:r>
        <w:r w:rsidRPr="00D90692">
          <w:tab/>
          <w:t>lies inside a</w:t>
        </w:r>
        <w:r>
          <w:t xml:space="preserve"> </w:t>
        </w:r>
        <w:r w:rsidR="00871299">
          <w:t>defined urban area</w:t>
        </w:r>
        <w:r w:rsidRPr="00D90692">
          <w:t xml:space="preserve"> specified in Schedule </w:t>
        </w:r>
        <w:r w:rsidR="00871299">
          <w:t>5</w:t>
        </w:r>
        <w:r w:rsidRPr="00D90692">
          <w:t>; and</w:t>
        </w:r>
      </w:ins>
    </w:p>
    <w:p w14:paraId="15077BB6" w14:textId="60B6BF8A" w:rsidR="00871299" w:rsidRDefault="00871299" w:rsidP="00195DB4">
      <w:pPr>
        <w:pStyle w:val="R1"/>
        <w:tabs>
          <w:tab w:val="clear" w:pos="794"/>
          <w:tab w:val="left" w:pos="1418"/>
        </w:tabs>
        <w:spacing w:before="60"/>
        <w:ind w:left="851" w:firstLine="0"/>
        <w:rPr>
          <w:ins w:id="99" w:author="Author"/>
        </w:rPr>
      </w:pPr>
      <w:ins w:id="100" w:author="Author">
        <w:r w:rsidRPr="00D90692">
          <w:t>(</w:t>
        </w:r>
        <w:r w:rsidR="00771446">
          <w:t>c</w:t>
        </w:r>
        <w:r w:rsidRPr="00D90692">
          <w:t>)</w:t>
        </w:r>
        <w:r w:rsidRPr="00D90692">
          <w:tab/>
        </w:r>
        <w:r w:rsidR="0060797D">
          <w:t xml:space="preserve">relates to the operation of a transmitter with occupied bandwidth </w:t>
        </w:r>
        <w:r w:rsidR="00AD1211">
          <w:t>contained</w:t>
        </w:r>
        <w:r w:rsidR="0060797D">
          <w:t xml:space="preserve"> within </w:t>
        </w:r>
        <w:r w:rsidR="0060797D">
          <w:tab/>
          <w:t>the 3400-3475 MHz frequency</w:t>
        </w:r>
        <w:r w:rsidR="00771446">
          <w:t xml:space="preserve"> range</w:t>
        </w:r>
        <w:r w:rsidR="0060797D" w:rsidRPr="00D90692">
          <w:t>;</w:t>
        </w:r>
        <w:r w:rsidRPr="00D90692">
          <w:t xml:space="preserve"> and</w:t>
        </w:r>
      </w:ins>
    </w:p>
    <w:p w14:paraId="57AFEC32" w14:textId="671DAFC0" w:rsidR="00195DB4" w:rsidRPr="00D90692" w:rsidDel="00DF5118" w:rsidRDefault="00195DB4" w:rsidP="00120B2E">
      <w:pPr>
        <w:pStyle w:val="R1"/>
        <w:tabs>
          <w:tab w:val="clear" w:pos="794"/>
          <w:tab w:val="left" w:pos="1418"/>
        </w:tabs>
        <w:spacing w:before="60"/>
        <w:ind w:left="851" w:firstLine="0"/>
        <w:rPr>
          <w:ins w:id="101" w:author="Author"/>
          <w:del w:id="102" w:author="Author"/>
        </w:rPr>
      </w:pPr>
      <w:ins w:id="103" w:author="Author">
        <w:r w:rsidRPr="00D90692">
          <w:t>(</w:t>
        </w:r>
        <w:r w:rsidR="00871299">
          <w:t>d</w:t>
        </w:r>
        <w:r w:rsidRPr="00D90692">
          <w:t>)</w:t>
        </w:r>
        <w:r w:rsidRPr="00D90692">
          <w:tab/>
          <w:t>is connected to a radial that</w:t>
        </w:r>
        <w:r w:rsidR="00DF5118">
          <w:t xml:space="preserve"> </w:t>
        </w:r>
        <w:del w:id="104" w:author="Author">
          <w:r w:rsidRPr="00D90692" w:rsidDel="00DF5118">
            <w:delText>:</w:delText>
          </w:r>
        </w:del>
      </w:ins>
    </w:p>
    <w:p w14:paraId="13052AB6" w14:textId="68463685" w:rsidR="00195DB4" w:rsidRPr="00D90692" w:rsidRDefault="00195DB4" w:rsidP="00120B2E">
      <w:pPr>
        <w:pStyle w:val="R1"/>
        <w:tabs>
          <w:tab w:val="clear" w:pos="794"/>
          <w:tab w:val="left" w:pos="1418"/>
        </w:tabs>
        <w:spacing w:before="60"/>
        <w:ind w:left="851" w:firstLine="0"/>
        <w:rPr>
          <w:ins w:id="105" w:author="Author"/>
        </w:rPr>
        <w:pPrChange w:id="106" w:author="Author">
          <w:pPr>
            <w:pStyle w:val="R1"/>
            <w:tabs>
              <w:tab w:val="clear" w:pos="794"/>
              <w:tab w:val="right" w:pos="1191"/>
            </w:tabs>
            <w:spacing w:before="60"/>
            <w:ind w:left="1418" w:firstLine="0"/>
          </w:pPr>
        </w:pPrChange>
      </w:pPr>
      <w:ins w:id="107" w:author="Author">
        <w:del w:id="108" w:author="Author">
          <w:r w:rsidRPr="00D90692" w:rsidDel="00DF5118">
            <w:delText>(i)</w:delText>
          </w:r>
          <w:r w:rsidRPr="00D90692" w:rsidDel="00DF5118">
            <w:tab/>
          </w:r>
        </w:del>
        <w:r w:rsidRPr="00D90692">
          <w:t>is mentioned in Part 1 of Schedule 2; and</w:t>
        </w:r>
      </w:ins>
    </w:p>
    <w:p w14:paraId="484434D9" w14:textId="6921DDCE" w:rsidR="00195DB4" w:rsidRPr="00D90692" w:rsidDel="00DF5118" w:rsidRDefault="00195DB4" w:rsidP="00195DB4">
      <w:pPr>
        <w:ind w:left="2153" w:hanging="735"/>
        <w:rPr>
          <w:ins w:id="109" w:author="Author"/>
          <w:del w:id="110" w:author="Author"/>
        </w:rPr>
      </w:pPr>
      <w:ins w:id="111" w:author="Author">
        <w:del w:id="112" w:author="Author">
          <w:r w:rsidRPr="00D90692" w:rsidDel="00DF5118">
            <w:delText>(ii)</w:delText>
          </w:r>
          <w:r w:rsidRPr="00D90692" w:rsidDel="00DF5118">
            <w:tab/>
            <w:delText>does not cross the geographic area of another spectrum licence in the 3.4 GHz band.</w:delText>
          </w:r>
        </w:del>
      </w:ins>
    </w:p>
    <w:p w14:paraId="7785DF5A" w14:textId="22B978F4" w:rsidR="00A174BD" w:rsidRPr="00A174BD" w:rsidDel="00195DB4" w:rsidRDefault="00A174BD" w:rsidP="00EB7B2E">
      <w:pPr>
        <w:pStyle w:val="R1"/>
        <w:ind w:left="426" w:hanging="426"/>
        <w:rPr>
          <w:del w:id="113" w:author="Author"/>
        </w:rPr>
      </w:pPr>
      <w:del w:id="114" w:author="Author">
        <w:r w:rsidDel="00195DB4">
          <w:delText>(2)</w:delText>
        </w:r>
        <w:r w:rsidDel="00195DB4">
          <w:tab/>
          <w:delText xml:space="preserve">A level of interference mentioned in </w:delText>
        </w:r>
        <w:r w:rsidR="00776B6E" w:rsidDel="00195DB4">
          <w:delText xml:space="preserve">paragraph </w:delText>
        </w:r>
        <w:r w:rsidR="001A7093" w:rsidDel="00195DB4">
          <w:delText>9</w:delText>
        </w:r>
        <w:r w:rsidDel="00195DB4">
          <w:delText>(1)(b) is not unacceptable in relation to a part of the device boundary that</w:delText>
        </w:r>
        <w:r w:rsidRPr="00595857" w:rsidDel="00195DB4">
          <w:delText>:</w:delText>
        </w:r>
        <w:r w:rsidRPr="00A174BD" w:rsidDel="00195DB4">
          <w:delText xml:space="preserve"> </w:delText>
        </w:r>
      </w:del>
    </w:p>
    <w:p w14:paraId="65D68750" w14:textId="58BCEBA3" w:rsidR="003B5585" w:rsidDel="00195DB4" w:rsidRDefault="00A174BD" w:rsidP="00EB7B2E">
      <w:pPr>
        <w:pStyle w:val="R1"/>
        <w:spacing w:before="60"/>
        <w:ind w:left="851" w:firstLine="0"/>
        <w:rPr>
          <w:del w:id="115" w:author="Author"/>
        </w:rPr>
      </w:pPr>
      <w:del w:id="116" w:author="Author">
        <w:r w:rsidDel="00195DB4">
          <w:delText>(a</w:delText>
        </w:r>
        <w:r w:rsidRPr="00A174BD" w:rsidDel="00195DB4">
          <w:delText>)</w:delText>
        </w:r>
        <w:r w:rsidRPr="00A174BD" w:rsidDel="00195DB4">
          <w:tab/>
          <w:delText>lies outside the boundary of the ASMG; and</w:delText>
        </w:r>
      </w:del>
    </w:p>
    <w:p w14:paraId="7211FF92" w14:textId="7C4BB951" w:rsidR="003B5585" w:rsidDel="00195DB4" w:rsidRDefault="00A174BD" w:rsidP="00EB7B2E">
      <w:pPr>
        <w:pStyle w:val="R1"/>
        <w:spacing w:before="60"/>
        <w:ind w:left="851" w:firstLine="0"/>
        <w:rPr>
          <w:del w:id="117" w:author="Author"/>
        </w:rPr>
      </w:pPr>
      <w:del w:id="118" w:author="Author">
        <w:r w:rsidRPr="00A174BD" w:rsidDel="00195DB4">
          <w:delText>(</w:delText>
        </w:r>
        <w:r w:rsidDel="00195DB4">
          <w:delText>b</w:delText>
        </w:r>
        <w:r w:rsidRPr="00A174BD" w:rsidDel="00195DB4">
          <w:delText>)</w:delText>
        </w:r>
        <w:r w:rsidRPr="00A174BD" w:rsidDel="00195DB4">
          <w:tab/>
          <w:delText>is connected to a radial that:</w:delText>
        </w:r>
      </w:del>
    </w:p>
    <w:p w14:paraId="37867961" w14:textId="592922E4" w:rsidR="003B5585" w:rsidDel="00195DB4" w:rsidRDefault="00A174BD" w:rsidP="00EB7B2E">
      <w:pPr>
        <w:pStyle w:val="R1"/>
        <w:tabs>
          <w:tab w:val="clear" w:pos="794"/>
          <w:tab w:val="right" w:pos="1191"/>
        </w:tabs>
        <w:spacing w:before="60"/>
        <w:ind w:left="851" w:firstLine="0"/>
        <w:rPr>
          <w:del w:id="119" w:author="Author"/>
        </w:rPr>
      </w:pPr>
      <w:del w:id="120" w:author="Author">
        <w:r w:rsidDel="00195DB4">
          <w:tab/>
        </w:r>
        <w:r w:rsidDel="00195DB4">
          <w:tab/>
          <w:delText>(i)</w:delText>
        </w:r>
        <w:r w:rsidDel="00195DB4">
          <w:tab/>
        </w:r>
        <w:r w:rsidRPr="00A174BD" w:rsidDel="00195DB4">
          <w:delText>is mentioned in Part 1 of Schedule 2; and</w:delText>
        </w:r>
      </w:del>
    </w:p>
    <w:p w14:paraId="2879ED27" w14:textId="026FD8E8" w:rsidR="00C5430B" w:rsidDel="00195DB4" w:rsidRDefault="00A174BD" w:rsidP="000154AC">
      <w:pPr>
        <w:pStyle w:val="R1"/>
        <w:numPr>
          <w:ilvl w:val="0"/>
          <w:numId w:val="4"/>
        </w:numPr>
        <w:tabs>
          <w:tab w:val="clear" w:pos="794"/>
          <w:tab w:val="right" w:pos="2127"/>
        </w:tabs>
        <w:spacing w:before="60"/>
        <w:ind w:left="2127" w:hanging="709"/>
        <w:rPr>
          <w:del w:id="121" w:author="Author"/>
        </w:rPr>
      </w:pPr>
      <w:del w:id="122" w:author="Author">
        <w:r w:rsidRPr="00A174BD" w:rsidDel="00195DB4">
          <w:delText xml:space="preserve">does not cross the geographic area of another </w:delText>
        </w:r>
        <w:r w:rsidR="008B5BE5" w:rsidDel="00195DB4">
          <w:delText xml:space="preserve">spectrum </w:delText>
        </w:r>
        <w:r w:rsidRPr="00A174BD" w:rsidDel="00195DB4">
          <w:delText>licence</w:delText>
        </w:r>
        <w:r w:rsidR="009E31E3" w:rsidDel="00195DB4">
          <w:delText xml:space="preserve"> in the </w:delText>
        </w:r>
        <w:r w:rsidR="00635325" w:rsidDel="00195DB4">
          <w:delText>3.4</w:delText>
        </w:r>
        <w:r w:rsidR="009E31E3" w:rsidDel="00195DB4">
          <w:delText xml:space="preserve"> GHz band</w:delText>
        </w:r>
        <w:r w:rsidRPr="00A174BD" w:rsidDel="00195DB4">
          <w:delText>.</w:delText>
        </w:r>
      </w:del>
    </w:p>
    <w:p w14:paraId="5C2FE83F" w14:textId="322F214C" w:rsidR="004F213F" w:rsidRPr="00D90692" w:rsidRDefault="004F213F" w:rsidP="004F213F">
      <w:pPr>
        <w:pStyle w:val="R1"/>
        <w:keepNext/>
        <w:tabs>
          <w:tab w:val="clear" w:pos="794"/>
        </w:tabs>
        <w:spacing w:after="120"/>
        <w:ind w:left="425" w:hanging="425"/>
      </w:pPr>
      <w:r w:rsidRPr="00D90692">
        <w:t>(3)</w:t>
      </w:r>
      <w:r w:rsidRPr="00D90692">
        <w:tab/>
        <w:t xml:space="preserve">A level of interference mentioned in paragraph 9(1)(b) is not unacceptable in relation to a part of the device boundary that: </w:t>
      </w:r>
    </w:p>
    <w:p w14:paraId="34EDB15F" w14:textId="77777777" w:rsidR="004F213F" w:rsidRPr="00D90692" w:rsidRDefault="004F213F" w:rsidP="00071CC8">
      <w:pPr>
        <w:pStyle w:val="R1"/>
        <w:tabs>
          <w:tab w:val="clear" w:pos="794"/>
          <w:tab w:val="left" w:pos="1418"/>
        </w:tabs>
        <w:spacing w:before="60"/>
        <w:ind w:left="851" w:firstLine="0"/>
      </w:pPr>
      <w:r w:rsidRPr="00D90692">
        <w:t>(a)</w:t>
      </w:r>
      <w:r w:rsidRPr="00D90692">
        <w:tab/>
        <w:t>lies outside the geographic area of the licence; and</w:t>
      </w:r>
    </w:p>
    <w:p w14:paraId="1DBA665A" w14:textId="77777777" w:rsidR="004F213F" w:rsidRPr="00D90692" w:rsidRDefault="004F213F" w:rsidP="00071CC8">
      <w:pPr>
        <w:pStyle w:val="R1"/>
        <w:tabs>
          <w:tab w:val="clear" w:pos="794"/>
          <w:tab w:val="left" w:pos="1418"/>
        </w:tabs>
        <w:spacing w:before="60"/>
        <w:ind w:left="851" w:firstLine="0"/>
      </w:pPr>
      <w:r w:rsidRPr="00D90692">
        <w:t>(b)</w:t>
      </w:r>
      <w:r w:rsidRPr="00D90692">
        <w:tab/>
        <w:t>lies inside an earth station protection zone specified in Schedule 4; and</w:t>
      </w:r>
    </w:p>
    <w:p w14:paraId="12F54032" w14:textId="77777777" w:rsidR="004F213F" w:rsidRPr="00D90692" w:rsidRDefault="004F213F" w:rsidP="00071CC8">
      <w:pPr>
        <w:pStyle w:val="R1"/>
        <w:tabs>
          <w:tab w:val="clear" w:pos="794"/>
          <w:tab w:val="left" w:pos="1418"/>
        </w:tabs>
        <w:spacing w:before="60"/>
        <w:ind w:left="851" w:firstLine="0"/>
      </w:pPr>
      <w:r w:rsidRPr="00D90692">
        <w:t>(c)</w:t>
      </w:r>
      <w:r w:rsidRPr="00D90692">
        <w:tab/>
        <w:t>is connected to a radial that:</w:t>
      </w:r>
    </w:p>
    <w:p w14:paraId="65AC8C2A" w14:textId="77777777" w:rsidR="004F213F" w:rsidRPr="00D90692" w:rsidRDefault="004F213F" w:rsidP="00071CC8">
      <w:pPr>
        <w:pStyle w:val="R1"/>
        <w:tabs>
          <w:tab w:val="clear" w:pos="794"/>
          <w:tab w:val="right" w:pos="1191"/>
        </w:tabs>
        <w:spacing w:before="60"/>
        <w:ind w:left="1418" w:firstLine="0"/>
      </w:pPr>
      <w:r w:rsidRPr="00D90692">
        <w:t>(i)</w:t>
      </w:r>
      <w:r w:rsidRPr="00D90692">
        <w:tab/>
        <w:t>is mentioned in Part 1 of Schedule 2; and</w:t>
      </w:r>
    </w:p>
    <w:p w14:paraId="278A0478" w14:textId="77777777" w:rsidR="004F213F" w:rsidRPr="00D90692" w:rsidRDefault="004F213F" w:rsidP="00071CC8">
      <w:pPr>
        <w:ind w:left="2153" w:hanging="735"/>
      </w:pPr>
      <w:r w:rsidRPr="00D90692">
        <w:t>(ii)</w:t>
      </w:r>
      <w:r w:rsidRPr="00D90692">
        <w:tab/>
        <w:t>does not cross the geographic area of another spectrum licence in the 3.4 GHz band.</w:t>
      </w:r>
    </w:p>
    <w:p w14:paraId="74DA47EE" w14:textId="77777777" w:rsidR="004F213F" w:rsidRPr="00D90692" w:rsidRDefault="004F213F" w:rsidP="004F213F">
      <w:pPr>
        <w:pStyle w:val="R1"/>
        <w:tabs>
          <w:tab w:val="clear" w:pos="794"/>
        </w:tabs>
        <w:ind w:left="425" w:hanging="425"/>
      </w:pPr>
      <w:r w:rsidRPr="00D90692">
        <w:lastRenderedPageBreak/>
        <w:t>(4)</w:t>
      </w:r>
      <w:r>
        <w:tab/>
      </w:r>
      <w:r w:rsidRPr="00D90692">
        <w:t xml:space="preserve">A level of interference mentioned in paragraph 9(1)(b) is not unacceptable in relation to a part of the device boundary that: </w:t>
      </w:r>
    </w:p>
    <w:p w14:paraId="75067B94" w14:textId="77777777" w:rsidR="004F213F" w:rsidRPr="00D90692" w:rsidRDefault="004F213F" w:rsidP="00071CC8">
      <w:pPr>
        <w:pStyle w:val="R1"/>
        <w:tabs>
          <w:tab w:val="clear" w:pos="794"/>
        </w:tabs>
        <w:spacing w:before="60"/>
        <w:ind w:left="1418" w:hanging="568"/>
      </w:pPr>
      <w:r w:rsidRPr="00D90692">
        <w:t>(a)</w:t>
      </w:r>
      <w:r w:rsidRPr="00D90692">
        <w:tab/>
        <w:t>lies outside the geographic area of the licence; and</w:t>
      </w:r>
    </w:p>
    <w:p w14:paraId="14BFE25E" w14:textId="77777777" w:rsidR="004F213F" w:rsidRPr="00D90692" w:rsidRDefault="004F213F" w:rsidP="00071CC8">
      <w:pPr>
        <w:pStyle w:val="R1"/>
        <w:tabs>
          <w:tab w:val="clear" w:pos="794"/>
        </w:tabs>
        <w:spacing w:before="60"/>
        <w:ind w:left="1418" w:hanging="568"/>
      </w:pPr>
      <w:r w:rsidRPr="00D90692">
        <w:t>(b)</w:t>
      </w:r>
      <w:r w:rsidRPr="00D90692">
        <w:tab/>
        <w:t>is connected to a radial that:</w:t>
      </w:r>
    </w:p>
    <w:p w14:paraId="205BDE88" w14:textId="77777777" w:rsidR="004F213F" w:rsidRPr="00BD28B7" w:rsidRDefault="004F213F" w:rsidP="004F213F">
      <w:pPr>
        <w:ind w:left="2040" w:hanging="600"/>
      </w:pPr>
      <w:r w:rsidRPr="00BD28B7">
        <w:t>(i)</w:t>
      </w:r>
      <w:r w:rsidRPr="00BD28B7">
        <w:tab/>
        <w:t>is mentioned in Part 1 of Schedule 2; and</w:t>
      </w:r>
    </w:p>
    <w:p w14:paraId="7F74CB96" w14:textId="77777777" w:rsidR="004F213F" w:rsidRPr="00BD28B7" w:rsidRDefault="004F213F" w:rsidP="004F213F">
      <w:pPr>
        <w:ind w:left="2040" w:hanging="600"/>
      </w:pPr>
      <w:r w:rsidRPr="00BD28B7">
        <w:t>(ii)</w:t>
      </w:r>
      <w:r w:rsidRPr="00BD28B7">
        <w:tab/>
        <w:t>does not cross over land outside the geographical area of the licence that is permanently above the Australian territorial sea baseline as defined by Geoscience Australia;</w:t>
      </w:r>
    </w:p>
    <w:p w14:paraId="3EB344EF" w14:textId="77777777" w:rsidR="004F213F" w:rsidRPr="00BD28B7" w:rsidRDefault="004F213F" w:rsidP="004F213F">
      <w:pPr>
        <w:spacing w:after="120"/>
        <w:ind w:left="2040" w:hanging="600"/>
      </w:pPr>
      <w:r w:rsidRPr="00BD28B7">
        <w:t>(iii)</w:t>
      </w:r>
      <w:r w:rsidRPr="00BD28B7">
        <w:tab/>
        <w:t>does not cross into any of the following HCIS: IW3E, IW3I, IW3M, IW6A, IW6E, KX9, LX7, LX8, LX9.</w:t>
      </w:r>
    </w:p>
    <w:p w14:paraId="7E686002" w14:textId="053EF487" w:rsidR="004F213F" w:rsidRDefault="004F213F" w:rsidP="00071CC8">
      <w:pPr>
        <w:tabs>
          <w:tab w:val="left" w:pos="1134"/>
        </w:tabs>
        <w:spacing w:after="240"/>
        <w:ind w:left="426" w:hanging="22"/>
        <w:rPr>
          <w:ins w:id="123" w:author="Author"/>
          <w:sz w:val="20"/>
          <w:szCs w:val="20"/>
        </w:rPr>
      </w:pPr>
      <w:r w:rsidRPr="00071CC8">
        <w:rPr>
          <w:i/>
          <w:sz w:val="20"/>
          <w:szCs w:val="20"/>
        </w:rPr>
        <w:t>Note</w:t>
      </w:r>
      <w:r w:rsidR="00071CC8">
        <w:rPr>
          <w:sz w:val="20"/>
          <w:szCs w:val="20"/>
        </w:rPr>
        <w:tab/>
      </w:r>
      <w:r w:rsidRPr="00BE48F3">
        <w:rPr>
          <w:sz w:val="20"/>
          <w:szCs w:val="20"/>
        </w:rPr>
        <w:t>The definitions referred to at paragraph (4)(b)(ii) are found at Geoscience Australia’s website (</w:t>
      </w:r>
      <w:hyperlink r:id="rId9" w:history="1">
        <w:r w:rsidRPr="00BE48F3">
          <w:rPr>
            <w:rStyle w:val="Hyperlink"/>
            <w:sz w:val="20"/>
            <w:szCs w:val="20"/>
          </w:rPr>
          <w:t>www.ga.gov.au</w:t>
        </w:r>
      </w:hyperlink>
      <w:r w:rsidRPr="00BE48F3">
        <w:rPr>
          <w:sz w:val="20"/>
          <w:szCs w:val="20"/>
        </w:rPr>
        <w:t xml:space="preserve">).  </w:t>
      </w:r>
    </w:p>
    <w:p w14:paraId="4F3CFC2B" w14:textId="4186632F" w:rsidR="00DC3EBC" w:rsidRPr="00CA75DE" w:rsidRDefault="00DC3EBC" w:rsidP="00120B2E">
      <w:pPr>
        <w:pStyle w:val="R1"/>
        <w:tabs>
          <w:tab w:val="clear" w:pos="794"/>
        </w:tabs>
        <w:ind w:left="425" w:hanging="425"/>
        <w:rPr>
          <w:ins w:id="124" w:author="Author"/>
        </w:rPr>
        <w:pPrChange w:id="125" w:author="Author">
          <w:pPr>
            <w:spacing w:before="180"/>
            <w:ind w:left="426" w:hanging="426"/>
          </w:pPr>
        </w:pPrChange>
      </w:pPr>
      <w:ins w:id="126" w:author="Author">
        <w:r w:rsidRPr="00CA75DE">
          <w:t>(</w:t>
        </w:r>
        <w:r w:rsidR="00F31C5B">
          <w:t>5</w:t>
        </w:r>
        <w:r w:rsidRPr="00CA75DE">
          <w:t>)</w:t>
        </w:r>
        <w:r w:rsidRPr="00CA75DE">
          <w:tab/>
          <w:t>This section does not apply in relation to a radiocommunications transmitter to which section 11 applies.</w:t>
        </w:r>
      </w:ins>
    </w:p>
    <w:p w14:paraId="71A2CBEB" w14:textId="59C97700" w:rsidR="00DC3EBC" w:rsidRPr="00CA75DE" w:rsidRDefault="00DC3EBC" w:rsidP="00DC3EBC">
      <w:pPr>
        <w:spacing w:before="122"/>
        <w:ind w:left="1134" w:hanging="708"/>
        <w:rPr>
          <w:ins w:id="127" w:author="Author"/>
          <w:sz w:val="18"/>
          <w:szCs w:val="20"/>
        </w:rPr>
      </w:pPr>
      <w:ins w:id="128" w:author="Author">
        <w:r w:rsidRPr="00CA75DE">
          <w:rPr>
            <w:i/>
            <w:iCs/>
            <w:sz w:val="18"/>
            <w:szCs w:val="20"/>
          </w:rPr>
          <w:t>Note</w:t>
        </w:r>
        <w:r w:rsidRPr="00CA75DE">
          <w:rPr>
            <w:sz w:val="18"/>
            <w:szCs w:val="20"/>
          </w:rPr>
          <w:t>:</w:t>
        </w:r>
        <w:r w:rsidRPr="00CA75DE">
          <w:rPr>
            <w:sz w:val="18"/>
            <w:szCs w:val="20"/>
          </w:rPr>
          <w:tab/>
          <w:t xml:space="preserve">Subsection 145(1) of the Act provides that the ACMA may refuse to include in the Register details of a radiocommunications transmitter if the ACMA is satisfied that operation of the transmitter could cause an unacceptable level of interference to the operation of other radiocommunications devices. However, some radiocommunications transmitters are exempt from the requirement to be registered in the Register under a </w:t>
        </w:r>
        <w:r w:rsidR="00B726B5">
          <w:rPr>
            <w:sz w:val="18"/>
            <w:szCs w:val="20"/>
          </w:rPr>
          <w:t>3.4</w:t>
        </w:r>
        <w:r w:rsidRPr="00CA75DE">
          <w:rPr>
            <w:sz w:val="18"/>
            <w:szCs w:val="20"/>
          </w:rPr>
          <w:t xml:space="preserve"> GHz band spectrum licence – see subsection 69(2) of the Act. Accordingly, these transmitters are not required to meet the device boundary criteria specified in this Determination.</w:t>
        </w:r>
      </w:ins>
    </w:p>
    <w:p w14:paraId="5B379A76" w14:textId="7DE33137" w:rsidR="003D56CF" w:rsidRPr="00BE48F3" w:rsidDel="00DC3EBC" w:rsidRDefault="003D56CF" w:rsidP="00071CC8">
      <w:pPr>
        <w:tabs>
          <w:tab w:val="left" w:pos="1134"/>
        </w:tabs>
        <w:spacing w:after="240"/>
        <w:ind w:left="426" w:hanging="22"/>
        <w:rPr>
          <w:del w:id="129" w:author="Author"/>
          <w:sz w:val="20"/>
          <w:szCs w:val="20"/>
        </w:rPr>
      </w:pPr>
    </w:p>
    <w:p w14:paraId="688BA730" w14:textId="39280462" w:rsidR="003B5585" w:rsidDel="00DC3EBC" w:rsidRDefault="00EA329B" w:rsidP="003A1CFC">
      <w:pPr>
        <w:pStyle w:val="Note"/>
        <w:tabs>
          <w:tab w:val="left" w:pos="1134"/>
        </w:tabs>
        <w:ind w:left="426"/>
        <w:rPr>
          <w:del w:id="130" w:author="Author"/>
        </w:rPr>
      </w:pPr>
      <w:del w:id="131" w:author="Author">
        <w:r w:rsidRPr="00033360" w:rsidDel="00DC3EBC">
          <w:rPr>
            <w:i/>
          </w:rPr>
          <w:delText>Note</w:delText>
        </w:r>
        <w:r w:rsidDel="00DC3EBC">
          <w:tab/>
        </w:r>
        <w:r w:rsidR="00776B6E" w:rsidDel="00DC3EBC">
          <w:delText xml:space="preserve">Some radiocommunications </w:delText>
        </w:r>
        <w:r w:rsidR="00A174BD" w:rsidDel="00DC3EBC">
          <w:delText xml:space="preserve">transmitters </w:delText>
        </w:r>
        <w:r w:rsidR="00776B6E" w:rsidDel="00DC3EBC">
          <w:delText xml:space="preserve">are exempt from the requirement to be registered in the Register under </w:delText>
        </w:r>
        <w:r w:rsidR="00A174BD" w:rsidDel="00DC3EBC">
          <w:delText>the</w:delText>
        </w:r>
        <w:r w:rsidR="00E851D2" w:rsidDel="00DC3EBC">
          <w:delText>ir</w:delText>
        </w:r>
        <w:r w:rsidR="00A174BD" w:rsidDel="00DC3EBC">
          <w:delText xml:space="preserve"> </w:delText>
        </w:r>
        <w:r w:rsidR="00635325" w:rsidDel="00DC3EBC">
          <w:delText>3.4</w:delText>
        </w:r>
        <w:r w:rsidR="00A174BD" w:rsidDel="00DC3EBC">
          <w:delText xml:space="preserve"> GHz band spectrum licence</w:delText>
        </w:r>
        <w:r w:rsidR="00E851D2" w:rsidDel="00DC3EBC">
          <w:delText xml:space="preserve"> – see subsection 69 (2) of the Act.</w:delText>
        </w:r>
        <w:r w:rsidR="00A174BD" w:rsidDel="00DC3EBC">
          <w:delText>.</w:delText>
        </w:r>
        <w:r w:rsidR="00776B6E" w:rsidDel="00DC3EBC">
          <w:delText xml:space="preserve"> </w:delText>
        </w:r>
        <w:r w:rsidR="008B5BE5" w:rsidDel="00DC3EBC">
          <w:delText>These transmitters are not requ</w:delText>
        </w:r>
        <w:r w:rsidR="00BC0B41" w:rsidDel="00DC3EBC">
          <w:delText>i</w:delText>
        </w:r>
        <w:r w:rsidR="008B5BE5" w:rsidDel="00DC3EBC">
          <w:delText xml:space="preserve">red to meet the device boundary criteria specified in this </w:delText>
        </w:r>
        <w:r w:rsidR="00BE51AF" w:rsidDel="00DC3EBC">
          <w:delText>Determination</w:delText>
        </w:r>
        <w:r w:rsidR="00776B6E" w:rsidDel="00DC3EBC">
          <w:delText xml:space="preserve">. </w:delText>
        </w:r>
      </w:del>
    </w:p>
    <w:p w14:paraId="5099DB37" w14:textId="77777777" w:rsidR="003B5585" w:rsidRDefault="004F0210" w:rsidP="00A16382">
      <w:pPr>
        <w:pStyle w:val="HR"/>
        <w:ind w:left="426" w:hanging="426"/>
        <w:jc w:val="both"/>
        <w:outlineLvl w:val="1"/>
      </w:pPr>
      <w:bookmarkStart w:id="132" w:name="_Toc327954145"/>
      <w:r w:rsidRPr="00100FE2">
        <w:rPr>
          <w:rStyle w:val="CharSchNo"/>
        </w:rPr>
        <w:t>10</w:t>
      </w:r>
      <w:r w:rsidR="00276296">
        <w:tab/>
      </w:r>
      <w:r w:rsidR="00EA329B">
        <w:t>Accuracy</w:t>
      </w:r>
      <w:bookmarkEnd w:id="132"/>
    </w:p>
    <w:p w14:paraId="7434A30D" w14:textId="77777777" w:rsidR="00071CC8" w:rsidRDefault="00EA329B" w:rsidP="00071CC8">
      <w:pPr>
        <w:spacing w:before="120"/>
        <w:ind w:left="426"/>
        <w:jc w:val="both"/>
        <w:rPr>
          <w:ins w:id="133" w:author="Author"/>
        </w:rPr>
      </w:pPr>
      <w:r>
        <w:t>Unless otherwise specified, t</w:t>
      </w:r>
      <w:r w:rsidRPr="00021ACF">
        <w:t xml:space="preserve">he value of a parameter </w:t>
      </w:r>
      <w:r w:rsidR="00000B68">
        <w:t xml:space="preserve">in </w:t>
      </w:r>
      <w:r w:rsidR="0001730E" w:rsidRPr="0001730E">
        <w:t>Schedules 2 and 3</w:t>
      </w:r>
      <w:r w:rsidR="00000B68">
        <w:t xml:space="preserve"> </w:t>
      </w:r>
      <w:r>
        <w:t>must</w:t>
      </w:r>
      <w:r w:rsidRPr="00021ACF">
        <w:t xml:space="preserve"> be </w:t>
      </w:r>
      <w:r>
        <w:t>estimated</w:t>
      </w:r>
      <w:r w:rsidRPr="00021ACF">
        <w:t xml:space="preserve"> with a level of confidence not less than 95 percent that the true </w:t>
      </w:r>
      <w:r>
        <w:t>value</w:t>
      </w:r>
      <w:r w:rsidRPr="00021ACF">
        <w:t xml:space="preserve"> of the parameter </w:t>
      </w:r>
      <w:r>
        <w:t>will always remain</w:t>
      </w:r>
      <w:r w:rsidRPr="00021ACF">
        <w:t xml:space="preserve"> below the requirement </w:t>
      </w:r>
      <w:r>
        <w:t xml:space="preserve">specified in </w:t>
      </w:r>
      <w:r w:rsidRPr="00021ACF">
        <w:t xml:space="preserve">this </w:t>
      </w:r>
      <w:r>
        <w:t>D</w:t>
      </w:r>
      <w:r w:rsidRPr="00021ACF">
        <w:t>etermination.</w:t>
      </w:r>
    </w:p>
    <w:p w14:paraId="613669B1" w14:textId="77777777" w:rsidR="002E1D76" w:rsidRPr="00CA75DE" w:rsidRDefault="002E1D76" w:rsidP="002E1D76">
      <w:pPr>
        <w:keepNext/>
        <w:spacing w:before="360"/>
        <w:ind w:left="426" w:hanging="426"/>
        <w:outlineLvl w:val="1"/>
        <w:rPr>
          <w:ins w:id="134" w:author="Author"/>
          <w:rFonts w:ascii="Arial" w:hAnsi="Arial"/>
          <w:b/>
        </w:rPr>
      </w:pPr>
      <w:ins w:id="135" w:author="Author">
        <w:r w:rsidRPr="00CA75DE">
          <w:rPr>
            <w:rFonts w:ascii="Arial" w:hAnsi="Arial"/>
            <w:b/>
          </w:rPr>
          <w:t>11</w:t>
        </w:r>
        <w:r w:rsidRPr="00CA75DE">
          <w:rPr>
            <w:rFonts w:ascii="Arial" w:hAnsi="Arial"/>
            <w:b/>
          </w:rPr>
          <w:tab/>
          <w:t>Transition – radiocommunications transmitter registered before commencement of this section</w:t>
        </w:r>
      </w:ins>
    </w:p>
    <w:p w14:paraId="7F81A62E" w14:textId="0FC35306" w:rsidR="002E1D76" w:rsidRPr="00CA75DE" w:rsidRDefault="002E1D76" w:rsidP="002E1D76">
      <w:pPr>
        <w:spacing w:before="180"/>
        <w:ind w:left="426" w:hanging="426"/>
        <w:rPr>
          <w:ins w:id="136" w:author="Author"/>
          <w:szCs w:val="20"/>
        </w:rPr>
      </w:pPr>
      <w:ins w:id="137" w:author="Author">
        <w:r w:rsidRPr="00CA75DE">
          <w:rPr>
            <w:szCs w:val="20"/>
          </w:rPr>
          <w:t>(1)</w:t>
        </w:r>
        <w:r w:rsidRPr="00CA75DE">
          <w:rPr>
            <w:szCs w:val="20"/>
          </w:rPr>
          <w:tab/>
          <w:t xml:space="preserve">If a radiocommunications transmitter was included in the Register in relation to a spectrum licence in the </w:t>
        </w:r>
        <w:r w:rsidR="00B0029D">
          <w:rPr>
            <w:szCs w:val="20"/>
          </w:rPr>
          <w:t>3.4</w:t>
        </w:r>
        <w:r w:rsidRPr="00CA75DE">
          <w:rPr>
            <w:szCs w:val="20"/>
          </w:rPr>
          <w:t xml:space="preserve"> GHz band before the commencement of this section (</w:t>
        </w:r>
        <w:r w:rsidRPr="00CA75DE">
          <w:rPr>
            <w:b/>
            <w:bCs/>
            <w:i/>
            <w:iCs/>
            <w:szCs w:val="20"/>
          </w:rPr>
          <w:t>relevant transmitter</w:t>
        </w:r>
        <w:r w:rsidRPr="00CA75DE">
          <w:rPr>
            <w:szCs w:val="20"/>
          </w:rPr>
          <w:t>), this section applies in relation to that transmitter.</w:t>
        </w:r>
      </w:ins>
    </w:p>
    <w:p w14:paraId="2BD12EB8" w14:textId="77777777" w:rsidR="002E1D76" w:rsidRPr="00CA75DE" w:rsidRDefault="002E1D76" w:rsidP="002E1D76">
      <w:pPr>
        <w:spacing w:before="180"/>
        <w:ind w:left="426" w:hanging="426"/>
        <w:rPr>
          <w:ins w:id="138" w:author="Author"/>
          <w:szCs w:val="20"/>
        </w:rPr>
      </w:pPr>
      <w:ins w:id="139" w:author="Author">
        <w:r w:rsidRPr="00CA75DE">
          <w:rPr>
            <w:szCs w:val="20"/>
          </w:rPr>
          <w:t>(2)</w:t>
        </w:r>
        <w:r w:rsidRPr="00CA75DE">
          <w:rPr>
            <w:szCs w:val="20"/>
          </w:rPr>
          <w:tab/>
          <w:t>For the purposes of subsection 145(4) of the Act, a level of interference caused by a relevant transmitter is unacceptable if it would have been unacceptable under this Determination as in force at the time the relevant transmitter was included in the Register.</w:t>
        </w:r>
      </w:ins>
    </w:p>
    <w:p w14:paraId="12FA1400" w14:textId="77777777" w:rsidR="002E1D76" w:rsidRPr="00CA75DE" w:rsidRDefault="002E1D76" w:rsidP="002E1D76">
      <w:pPr>
        <w:spacing w:before="122"/>
        <w:ind w:left="1134" w:hanging="708"/>
        <w:rPr>
          <w:ins w:id="140" w:author="Author"/>
          <w:iCs/>
          <w:sz w:val="18"/>
          <w:szCs w:val="20"/>
        </w:rPr>
      </w:pPr>
      <w:ins w:id="141" w:author="Author">
        <w:r w:rsidRPr="00CA75DE">
          <w:rPr>
            <w:i/>
            <w:sz w:val="18"/>
            <w:szCs w:val="20"/>
          </w:rPr>
          <w:t>Note</w:t>
        </w:r>
        <w:r w:rsidRPr="00CA75DE">
          <w:rPr>
            <w:iCs/>
            <w:sz w:val="18"/>
            <w:szCs w:val="20"/>
          </w:rPr>
          <w:t>:</w:t>
        </w:r>
        <w:r w:rsidRPr="00CA75DE">
          <w:rPr>
            <w:iCs/>
            <w:sz w:val="18"/>
            <w:szCs w:val="20"/>
          </w:rPr>
          <w:tab/>
          <w:t>This Determination</w:t>
        </w:r>
        <w:r w:rsidRPr="00CA75DE">
          <w:rPr>
            <w:i/>
            <w:sz w:val="18"/>
            <w:szCs w:val="20"/>
          </w:rPr>
          <w:t xml:space="preserve"> </w:t>
        </w:r>
        <w:r w:rsidRPr="00CA75DE">
          <w:rPr>
            <w:iCs/>
            <w:sz w:val="18"/>
            <w:szCs w:val="20"/>
          </w:rPr>
          <w:t xml:space="preserve">is available, free of charge, from the Federal Register of Legislation: </w:t>
        </w:r>
        <w:r>
          <w:fldChar w:fldCharType="begin"/>
        </w:r>
        <w:r>
          <w:instrText xml:space="preserve"> HYPERLINK "http://www.legislation.gov.au" </w:instrText>
        </w:r>
        <w:r>
          <w:fldChar w:fldCharType="separate"/>
        </w:r>
        <w:r w:rsidRPr="00CA75DE">
          <w:rPr>
            <w:iCs/>
            <w:color w:val="0000FF"/>
            <w:sz w:val="18"/>
            <w:szCs w:val="20"/>
            <w:u w:val="single"/>
          </w:rPr>
          <w:t>www.legislation.gov.au</w:t>
        </w:r>
        <w:r>
          <w:rPr>
            <w:iCs/>
            <w:color w:val="0000FF"/>
            <w:sz w:val="18"/>
            <w:szCs w:val="20"/>
            <w:u w:val="single"/>
          </w:rPr>
          <w:fldChar w:fldCharType="end"/>
        </w:r>
        <w:r w:rsidRPr="00CA75DE">
          <w:rPr>
            <w:iCs/>
            <w:sz w:val="18"/>
            <w:szCs w:val="20"/>
          </w:rPr>
          <w:t>.</w:t>
        </w:r>
      </w:ins>
    </w:p>
    <w:p w14:paraId="3588A208" w14:textId="44D1620E" w:rsidR="002E1D76" w:rsidRDefault="002E1D76" w:rsidP="00071CC8">
      <w:pPr>
        <w:spacing w:before="120"/>
        <w:ind w:left="426"/>
        <w:jc w:val="both"/>
        <w:sectPr w:rsidR="002E1D76" w:rsidSect="00100FE2">
          <w:footerReference w:type="even" r:id="rId10"/>
          <w:footerReference w:type="default" r:id="rId11"/>
          <w:headerReference w:type="first" r:id="rId12"/>
          <w:pgSz w:w="11906" w:h="16838"/>
          <w:pgMar w:top="1361" w:right="1247" w:bottom="1361" w:left="1247" w:header="709" w:footer="709" w:gutter="0"/>
          <w:cols w:space="708"/>
          <w:titlePg/>
          <w:docGrid w:linePitch="360"/>
        </w:sectPr>
      </w:pPr>
    </w:p>
    <w:p w14:paraId="1E477094" w14:textId="77777777" w:rsidR="003B5585" w:rsidRDefault="003C1217" w:rsidP="00071CC8">
      <w:pPr>
        <w:pStyle w:val="Schedulereference"/>
        <w:spacing w:before="120" w:after="120"/>
        <w:ind w:left="0"/>
        <w:jc w:val="both"/>
        <w:outlineLvl w:val="0"/>
        <w:rPr>
          <w:szCs w:val="32"/>
        </w:rPr>
      </w:pPr>
      <w:r w:rsidRPr="00100FE2">
        <w:rPr>
          <w:rStyle w:val="CharSchText"/>
          <w:b/>
          <w:sz w:val="32"/>
          <w:szCs w:val="32"/>
        </w:rPr>
        <w:lastRenderedPageBreak/>
        <w:t>Schedule 1</w:t>
      </w:r>
      <w:r w:rsidRPr="00895B79">
        <w:rPr>
          <w:rStyle w:val="CharSchPTText"/>
          <w:b/>
          <w:sz w:val="32"/>
          <w:szCs w:val="32"/>
        </w:rPr>
        <w:tab/>
      </w:r>
      <w:r>
        <w:rPr>
          <w:rStyle w:val="CharAmSchText"/>
          <w:b/>
          <w:sz w:val="32"/>
          <w:szCs w:val="32"/>
        </w:rPr>
        <w:t>L</w:t>
      </w:r>
      <w:r w:rsidRPr="00895B79">
        <w:rPr>
          <w:rStyle w:val="CharAmSchText"/>
          <w:b/>
          <w:sz w:val="32"/>
          <w:szCs w:val="32"/>
        </w:rPr>
        <w:t>ocation of a transmitter</w:t>
      </w:r>
    </w:p>
    <w:p w14:paraId="35B6B19D" w14:textId="77777777" w:rsidR="00BA0A20" w:rsidRDefault="00306868" w:rsidP="00AA146F">
      <w:pPr>
        <w:pStyle w:val="Schedulereference"/>
        <w:ind w:left="1440" w:firstLine="720"/>
        <w:jc w:val="both"/>
      </w:pPr>
      <w:r w:rsidRPr="00306868">
        <w:t>(subsection</w:t>
      </w:r>
      <w:r w:rsidR="00DF3696">
        <w:t>s</w:t>
      </w:r>
      <w:r w:rsidRPr="00306868">
        <w:t xml:space="preserve"> 5(1)</w:t>
      </w:r>
      <w:r w:rsidR="00DF3696">
        <w:t>, 7(3) and 8(3)</w:t>
      </w:r>
      <w:r w:rsidRPr="00306868">
        <w:t>)</w:t>
      </w:r>
    </w:p>
    <w:p w14:paraId="3CC89154" w14:textId="77777777" w:rsidR="003C1217" w:rsidRDefault="003C1217" w:rsidP="00AA146F">
      <w:pPr>
        <w:pStyle w:val="Header"/>
        <w:jc w:val="both"/>
      </w:pPr>
      <w:r>
        <w:rPr>
          <w:rStyle w:val="CharSchPTNo"/>
        </w:rPr>
        <w:t xml:space="preserve"> </w:t>
      </w:r>
      <w:r>
        <w:rPr>
          <w:rStyle w:val="CharSchPTText"/>
        </w:rPr>
        <w:t xml:space="preserve"> </w:t>
      </w:r>
    </w:p>
    <w:p w14:paraId="757C0D51" w14:textId="77777777" w:rsidR="003C1217" w:rsidRPr="00381190" w:rsidRDefault="003C1217" w:rsidP="003A1CFC">
      <w:pPr>
        <w:pStyle w:val="Schedulepara"/>
        <w:tabs>
          <w:tab w:val="clear" w:pos="567"/>
          <w:tab w:val="right" w:pos="709"/>
        </w:tabs>
        <w:spacing w:line="240" w:lineRule="auto"/>
        <w:ind w:left="426" w:hanging="426"/>
      </w:pPr>
      <w:r>
        <w:t>1.</w:t>
      </w:r>
      <w:r>
        <w:tab/>
      </w:r>
      <w:r>
        <w:tab/>
      </w:r>
      <w:r w:rsidRPr="00381190">
        <w:t xml:space="preserve">The location of a </w:t>
      </w:r>
      <w:r w:rsidRPr="004317D4">
        <w:t>radiocommunications</w:t>
      </w:r>
      <w:r w:rsidRPr="00381190">
        <w:t xml:space="preserve"> transmitter</w:t>
      </w:r>
      <w:r w:rsidRPr="00A22A3B">
        <w:t>,</w:t>
      </w:r>
      <w:r w:rsidRPr="00A22A3B">
        <w:rPr>
          <w:rFonts w:ascii="HelveticaNeueLT Std Lt" w:hAnsi="HelveticaNeueLT Std Lt"/>
          <w:sz w:val="20"/>
        </w:rPr>
        <w:t xml:space="preserve">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rsidRPr="00381190">
        <w:t xml:space="preserve">is the </w:t>
      </w:r>
      <w:r>
        <w:t xml:space="preserve">location (by latitude and longitude with reference to the Geocentric Datum of Australia 1994) of the phase centre of the </w:t>
      </w:r>
      <w:r w:rsidRPr="004317D4">
        <w:t>radiocommunications</w:t>
      </w:r>
      <w:r>
        <w:t xml:space="preserve"> transmitter’s antenna</w:t>
      </w:r>
      <w:r w:rsidR="003E224A">
        <w:t>.</w:t>
      </w:r>
    </w:p>
    <w:p w14:paraId="3317D968" w14:textId="77777777" w:rsidR="003C1217" w:rsidRDefault="003C1217" w:rsidP="003A1CFC">
      <w:pPr>
        <w:pStyle w:val="Schedulepara"/>
        <w:tabs>
          <w:tab w:val="left" w:pos="567"/>
        </w:tabs>
        <w:ind w:left="426" w:hanging="426"/>
      </w:pPr>
      <w:r w:rsidRPr="00BD7790">
        <w:t>2.</w:t>
      </w:r>
      <w:r w:rsidRPr="00BD7790">
        <w:rPr>
          <w:rFonts w:ascii="Arial" w:hAnsi="Arial"/>
        </w:rPr>
        <w:tab/>
      </w:r>
      <w:r>
        <w:t xml:space="preserve">The location of a group of </w:t>
      </w:r>
      <w:r w:rsidRPr="004317D4">
        <w:t>radiocommunications</w:t>
      </w:r>
      <w:r>
        <w:t xml:space="preserve"> transmitters,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t xml:space="preserve">is the location (by latitude and longitude with reference to the Geocentric Datum of Australia 1994) of the centre point between the phase centre of each </w:t>
      </w:r>
      <w:r w:rsidRPr="004317D4">
        <w:t xml:space="preserve">radiocommunications </w:t>
      </w:r>
      <w:r>
        <w:t>transmitter antenna within the group.</w:t>
      </w:r>
    </w:p>
    <w:p w14:paraId="34FC43B9" w14:textId="77777777" w:rsidR="003B5585" w:rsidRDefault="003C1217" w:rsidP="003A1CFC">
      <w:pPr>
        <w:pStyle w:val="Schedulepara"/>
        <w:tabs>
          <w:tab w:val="left" w:pos="567"/>
        </w:tabs>
        <w:spacing w:before="120"/>
        <w:ind w:left="426" w:hanging="426"/>
      </w:pPr>
      <w:r w:rsidRPr="00BD7790">
        <w:t>3.</w:t>
      </w:r>
      <w:r w:rsidRPr="00BD7790">
        <w:tab/>
      </w:r>
      <w:r>
        <w:t xml:space="preserve">In determining </w:t>
      </w:r>
      <w:r w:rsidRPr="00633C2A">
        <w:t xml:space="preserve">the </w:t>
      </w:r>
      <w:r>
        <w:t xml:space="preserve">location of a </w:t>
      </w:r>
      <w:r w:rsidRPr="004317D4">
        <w:t xml:space="preserve">radiocommunications </w:t>
      </w:r>
      <w:r>
        <w:t xml:space="preserve">transmitter, </w:t>
      </w:r>
      <w:r w:rsidR="00A62D95">
        <w:t xml:space="preserve">or a group of radiocommunications transmitters, </w:t>
      </w:r>
      <w:r>
        <w:t>the</w:t>
      </w:r>
      <w:r w:rsidRPr="00633C2A">
        <w:t xml:space="preserve"> measurement error </w:t>
      </w:r>
      <w:r>
        <w:t xml:space="preserve">should be less </w:t>
      </w:r>
      <w:r w:rsidRPr="00633C2A">
        <w:t>than 10 metres</w:t>
      </w:r>
      <w:r w:rsidR="003E224A">
        <w:t>.</w:t>
      </w:r>
    </w:p>
    <w:p w14:paraId="4CBEDAFC" w14:textId="77777777" w:rsidR="003B5585" w:rsidRDefault="003C1217" w:rsidP="003A1CFC">
      <w:pPr>
        <w:pStyle w:val="Schedulepara"/>
        <w:tabs>
          <w:tab w:val="clear" w:pos="567"/>
          <w:tab w:val="right" w:pos="709"/>
          <w:tab w:val="left" w:pos="1134"/>
        </w:tabs>
        <w:spacing w:before="120"/>
        <w:ind w:left="426" w:hanging="426"/>
        <w:rPr>
          <w:sz w:val="20"/>
        </w:rPr>
      </w:pPr>
      <w:r>
        <w:tab/>
      </w:r>
      <w:r>
        <w:tab/>
      </w:r>
      <w:r w:rsidRPr="00B52F87">
        <w:rPr>
          <w:i/>
          <w:sz w:val="20"/>
        </w:rPr>
        <w:t>Note</w:t>
      </w:r>
      <w:r>
        <w:rPr>
          <w:i/>
          <w:sz w:val="20"/>
        </w:rPr>
        <w:t xml:space="preserve"> 1</w:t>
      </w:r>
      <w:r>
        <w:rPr>
          <w:sz w:val="20"/>
        </w:rPr>
        <w:tab/>
      </w:r>
      <w:r w:rsidRPr="00B52F87">
        <w:rPr>
          <w:sz w:val="20"/>
        </w:rPr>
        <w:t>The ACMA issues site identifiers for established radiocommunications locations</w:t>
      </w:r>
      <w:r>
        <w:rPr>
          <w:sz w:val="20"/>
        </w:rPr>
        <w:t xml:space="preserve"> available in the Register.</w:t>
      </w:r>
    </w:p>
    <w:p w14:paraId="50E3DA06" w14:textId="77777777" w:rsidR="003B5585" w:rsidRDefault="003A1CFC" w:rsidP="003A1CFC">
      <w:pPr>
        <w:pStyle w:val="Schedulepara"/>
        <w:tabs>
          <w:tab w:val="left" w:pos="1134"/>
        </w:tabs>
        <w:spacing w:before="120"/>
        <w:ind w:left="426" w:hanging="426"/>
      </w:pPr>
      <w:r>
        <w:rPr>
          <w:i/>
          <w:sz w:val="20"/>
        </w:rPr>
        <w:tab/>
      </w:r>
      <w:r w:rsidR="003C1217">
        <w:rPr>
          <w:i/>
          <w:sz w:val="20"/>
        </w:rPr>
        <w:t>Note 2</w:t>
      </w:r>
      <w:r w:rsidR="003C1217">
        <w:rPr>
          <w:i/>
          <w:sz w:val="20"/>
        </w:rPr>
        <w:tab/>
      </w:r>
      <w:r w:rsidR="003C1217">
        <w:rPr>
          <w:sz w:val="20"/>
        </w:rPr>
        <w:t xml:space="preserve">The ACMA provides advice on its website </w:t>
      </w:r>
      <w:r w:rsidR="003D7097">
        <w:rPr>
          <w:sz w:val="20"/>
        </w:rPr>
        <w:t xml:space="preserve">at </w:t>
      </w:r>
      <w:r w:rsidR="003D7097" w:rsidRPr="00DC1B8C">
        <w:rPr>
          <w:sz w:val="20"/>
          <w:u w:val="single"/>
        </w:rPr>
        <w:t>www.acma.gov.au</w:t>
      </w:r>
      <w:r w:rsidR="003D7097">
        <w:rPr>
          <w:sz w:val="20"/>
        </w:rPr>
        <w:t xml:space="preserve"> </w:t>
      </w:r>
      <w:r w:rsidR="003C1217">
        <w:rPr>
          <w:sz w:val="20"/>
        </w:rPr>
        <w:t xml:space="preserve">to assist licensees in determining the location and measurement error of a transmitter site in the document </w:t>
      </w:r>
      <w:r w:rsidR="003C1217" w:rsidRPr="00BD7790">
        <w:rPr>
          <w:i/>
          <w:sz w:val="20"/>
        </w:rPr>
        <w:t>B</w:t>
      </w:r>
      <w:r w:rsidR="003C1217">
        <w:rPr>
          <w:i/>
          <w:sz w:val="20"/>
        </w:rPr>
        <w:t xml:space="preserve">usiness </w:t>
      </w:r>
      <w:r w:rsidR="003C1217" w:rsidRPr="00BD7790">
        <w:rPr>
          <w:i/>
          <w:sz w:val="20"/>
        </w:rPr>
        <w:t>O</w:t>
      </w:r>
      <w:r w:rsidR="003C1217">
        <w:rPr>
          <w:i/>
          <w:sz w:val="20"/>
        </w:rPr>
        <w:t xml:space="preserve">perating </w:t>
      </w:r>
      <w:r w:rsidR="003C1217" w:rsidRPr="00BD7790">
        <w:rPr>
          <w:i/>
          <w:sz w:val="20"/>
        </w:rPr>
        <w:t>P</w:t>
      </w:r>
      <w:r w:rsidR="003C1217">
        <w:rPr>
          <w:i/>
          <w:sz w:val="20"/>
        </w:rPr>
        <w:t>rocedure (BOP)</w:t>
      </w:r>
      <w:r w:rsidR="003C1217" w:rsidRPr="00BD7790">
        <w:rPr>
          <w:i/>
          <w:sz w:val="20"/>
        </w:rPr>
        <w:t xml:space="preserve"> </w:t>
      </w:r>
      <w:r w:rsidR="003C1217">
        <w:rPr>
          <w:i/>
          <w:sz w:val="20"/>
        </w:rPr>
        <w:t>–</w:t>
      </w:r>
      <w:r w:rsidR="003C1217" w:rsidRPr="00BD7790">
        <w:rPr>
          <w:i/>
          <w:sz w:val="20"/>
        </w:rPr>
        <w:t xml:space="preserve"> </w:t>
      </w:r>
      <w:r w:rsidR="003C1217">
        <w:rPr>
          <w:i/>
          <w:sz w:val="20"/>
        </w:rPr>
        <w:t>Radiocommunications site data requirements.</w:t>
      </w:r>
    </w:p>
    <w:p w14:paraId="50300846" w14:textId="77777777" w:rsidR="003B5585" w:rsidRDefault="003C1217" w:rsidP="00071CC8">
      <w:pPr>
        <w:pStyle w:val="Scheduletitle"/>
        <w:pageBreakBefore/>
        <w:outlineLvl w:val="0"/>
      </w:pPr>
      <w:bookmarkStart w:id="145" w:name="_Toc327954146"/>
      <w:r w:rsidRPr="00740B95">
        <w:rPr>
          <w:rStyle w:val="CharSchText"/>
        </w:rPr>
        <w:lastRenderedPageBreak/>
        <w:t>Schedule 2</w:t>
      </w:r>
      <w:r>
        <w:rPr>
          <w:rStyle w:val="CharAmSchNo"/>
        </w:rPr>
        <w:tab/>
        <w:t>Device boundaries</w:t>
      </w:r>
      <w:bookmarkEnd w:id="145"/>
      <w:r w:rsidR="00A174BD">
        <w:rPr>
          <w:rStyle w:val="CharAmSchNo"/>
        </w:rPr>
        <w:t xml:space="preserve"> and device boundary criteria</w:t>
      </w:r>
    </w:p>
    <w:p w14:paraId="5DBA3514" w14:textId="54AC8DA6" w:rsidR="003C1217" w:rsidRDefault="00306868" w:rsidP="00AA146F">
      <w:pPr>
        <w:pStyle w:val="Schedulereference"/>
        <w:ind w:left="1690" w:firstLine="720"/>
        <w:jc w:val="both"/>
      </w:pPr>
      <w:r w:rsidRPr="00306868">
        <w:t>(subsection</w:t>
      </w:r>
      <w:r w:rsidR="00496C44">
        <w:t>s</w:t>
      </w:r>
      <w:r w:rsidRPr="00306868">
        <w:t xml:space="preserve"> 5(1)</w:t>
      </w:r>
      <w:r w:rsidR="00496C44">
        <w:t>, 9(1)</w:t>
      </w:r>
      <w:ins w:id="146" w:author="Author">
        <w:r w:rsidR="004E11B0">
          <w:t>, 9(2), 9(3)</w:t>
        </w:r>
      </w:ins>
      <w:r w:rsidR="00496C44">
        <w:t xml:space="preserve"> and </w:t>
      </w:r>
      <w:r w:rsidR="001A7093">
        <w:t>9</w:t>
      </w:r>
      <w:r w:rsidR="00496C44">
        <w:t>(</w:t>
      </w:r>
      <w:ins w:id="147" w:author="Author">
        <w:r w:rsidR="00AD52E6">
          <w:t>4</w:t>
        </w:r>
      </w:ins>
      <w:del w:id="148" w:author="Author">
        <w:r w:rsidR="00496C44" w:rsidDel="00AD52E6">
          <w:delText>2</w:delText>
        </w:r>
      </w:del>
      <w:r w:rsidR="00496C44">
        <w:t>)</w:t>
      </w:r>
      <w:r w:rsidR="001A7093">
        <w:t>,</w:t>
      </w:r>
      <w:r w:rsidR="00496C44">
        <w:t xml:space="preserve"> and section 10</w:t>
      </w:r>
      <w:r w:rsidRPr="00306868">
        <w:t>)</w:t>
      </w:r>
    </w:p>
    <w:p w14:paraId="4B931D54" w14:textId="77777777" w:rsidR="003B5585" w:rsidRDefault="003C1217" w:rsidP="003C7180">
      <w:pPr>
        <w:pStyle w:val="Schedulepart"/>
        <w:ind w:left="993" w:hanging="993"/>
        <w:jc w:val="both"/>
        <w:outlineLvl w:val="1"/>
      </w:pPr>
      <w:bookmarkStart w:id="149" w:name="_Toc327954147"/>
      <w:r w:rsidRPr="00740B95">
        <w:rPr>
          <w:rStyle w:val="CharPartText"/>
        </w:rPr>
        <w:t>Part 1</w:t>
      </w:r>
      <w:r w:rsidRPr="00244DB4">
        <w:tab/>
      </w:r>
      <w:r w:rsidRPr="00E167D5">
        <w:rPr>
          <w:rStyle w:val="CharSchPTText"/>
        </w:rPr>
        <w:t>Device boundary of a transmitter</w:t>
      </w:r>
      <w:bookmarkEnd w:id="149"/>
      <w:r w:rsidRPr="00E167D5">
        <w:rPr>
          <w:rStyle w:val="CharSchPTText"/>
        </w:rPr>
        <w:t xml:space="preserve"> </w:t>
      </w:r>
    </w:p>
    <w:p w14:paraId="65D8E9EB" w14:textId="77777777" w:rsidR="003C1217" w:rsidRDefault="003C1217" w:rsidP="00AA146F">
      <w:pPr>
        <w:pStyle w:val="Note"/>
        <w:ind w:left="1440"/>
      </w:pPr>
    </w:p>
    <w:p w14:paraId="4EA6C5F3" w14:textId="77777777" w:rsidR="00316478" w:rsidRPr="00D90692" w:rsidRDefault="00316478" w:rsidP="00316478">
      <w:pPr>
        <w:ind w:left="720" w:hanging="720"/>
        <w:jc w:val="both"/>
      </w:pPr>
      <w:r w:rsidRPr="00D90692">
        <w:t>1.</w:t>
      </w:r>
      <w:r w:rsidRPr="00D90692">
        <w:tab/>
        <w:t>The device boundary of a single radiocommunications transmitter is established as follows:</w:t>
      </w:r>
    </w:p>
    <w:p w14:paraId="6F04ED04" w14:textId="0FDAB607" w:rsidR="00316478" w:rsidRPr="00D90692" w:rsidRDefault="00316478" w:rsidP="00316478">
      <w:pPr>
        <w:pStyle w:val="Schedulepara"/>
        <w:tabs>
          <w:tab w:val="clear" w:pos="567"/>
          <w:tab w:val="left" w:pos="993"/>
        </w:tabs>
        <w:spacing w:line="240" w:lineRule="auto"/>
        <w:ind w:left="720" w:hanging="720"/>
      </w:pPr>
      <w:r w:rsidRPr="00D90692">
        <w:t>Step 1:</w:t>
      </w:r>
      <w:r w:rsidRPr="00D90692">
        <w:tab/>
        <w:t>Calculate the device boundary criterion at each m×</w:t>
      </w:r>
      <w:del w:id="150" w:author="Author">
        <w:r w:rsidRPr="00D90692" w:rsidDel="003744D1">
          <w:delText>25</w:delText>
        </w:r>
      </w:del>
      <w:ins w:id="151" w:author="Author">
        <w:r w:rsidR="003744D1">
          <w:t>10</w:t>
        </w:r>
      </w:ins>
      <w:r w:rsidRPr="00D90692">
        <w:t>0 metre increment along each of the n-degree radials, where:</w:t>
      </w:r>
    </w:p>
    <w:p w14:paraId="2B05A851" w14:textId="26BF3D0E" w:rsidR="00316478" w:rsidRPr="00D90692" w:rsidRDefault="00316478" w:rsidP="00316478">
      <w:pPr>
        <w:pStyle w:val="Schedulepara"/>
        <w:tabs>
          <w:tab w:val="clear" w:pos="567"/>
          <w:tab w:val="left" w:pos="1985"/>
        </w:tabs>
        <w:spacing w:before="60" w:line="240" w:lineRule="auto"/>
        <w:ind w:left="720" w:firstLine="0"/>
      </w:pPr>
      <w:r w:rsidRPr="00D90692">
        <w:t>(a)</w:t>
      </w:r>
      <w:r>
        <w:tab/>
      </w:r>
      <w:r w:rsidRPr="00D90692">
        <w:t xml:space="preserve">m is the values 2 through </w:t>
      </w:r>
      <w:ins w:id="152" w:author="Author">
        <w:r w:rsidR="0044477E">
          <w:t>1080</w:t>
        </w:r>
      </w:ins>
      <w:del w:id="153" w:author="Author">
        <w:r w:rsidRPr="00D90692" w:rsidDel="00CC6276">
          <w:delText>432</w:delText>
        </w:r>
      </w:del>
      <w:r w:rsidRPr="00D90692">
        <w:t>; and</w:t>
      </w:r>
    </w:p>
    <w:p w14:paraId="1316FAA1" w14:textId="77777777" w:rsidR="00316478" w:rsidRPr="00D90692" w:rsidRDefault="00316478" w:rsidP="00316478">
      <w:pPr>
        <w:pStyle w:val="Schedulepara"/>
        <w:tabs>
          <w:tab w:val="clear" w:pos="567"/>
          <w:tab w:val="left" w:pos="1985"/>
        </w:tabs>
        <w:spacing w:before="60" w:line="240" w:lineRule="auto"/>
        <w:ind w:left="720" w:firstLine="0"/>
      </w:pPr>
      <w:r w:rsidRPr="00D90692">
        <w:t>(b)</w:t>
      </w:r>
      <w:r>
        <w:tab/>
      </w:r>
      <w:r w:rsidRPr="00D90692">
        <w:t>n is the values 0 (true north) through 359.</w:t>
      </w:r>
      <w:r w:rsidRPr="00D90692" w:rsidDel="00A22A3B">
        <w:t xml:space="preserve"> </w:t>
      </w:r>
    </w:p>
    <w:p w14:paraId="7399A5BD" w14:textId="77777777" w:rsidR="00316478" w:rsidRPr="00D90692" w:rsidRDefault="00316478" w:rsidP="00316478">
      <w:pPr>
        <w:pStyle w:val="Schedulepara"/>
        <w:tabs>
          <w:tab w:val="left" w:pos="993"/>
        </w:tabs>
        <w:ind w:left="720" w:hanging="720"/>
      </w:pPr>
      <w:r w:rsidRPr="00D90692">
        <w:t>Step 2:</w:t>
      </w:r>
      <w:r w:rsidRPr="00D90692">
        <w:tab/>
        <w:t>For each radial, find the latitude and longitude of the first point (lowest value of m) where either:</w:t>
      </w:r>
    </w:p>
    <w:p w14:paraId="687826CA" w14:textId="77777777" w:rsidR="00316478" w:rsidRPr="00D90692" w:rsidRDefault="00316478" w:rsidP="00316478">
      <w:pPr>
        <w:pStyle w:val="Schedulepara"/>
        <w:tabs>
          <w:tab w:val="clear" w:pos="567"/>
          <w:tab w:val="left" w:pos="1985"/>
        </w:tabs>
        <w:spacing w:before="60" w:line="240" w:lineRule="auto"/>
        <w:ind w:left="720" w:firstLine="0"/>
      </w:pPr>
      <w:r w:rsidRPr="00D90692">
        <w:t>(a)</w:t>
      </w:r>
      <w:r w:rsidRPr="00D90692">
        <w:tab/>
        <w:t>RP-MP is less than or equal to 0; or</w:t>
      </w:r>
    </w:p>
    <w:p w14:paraId="6474F935" w14:textId="218257C7" w:rsidR="00316478" w:rsidRPr="00D90692" w:rsidRDefault="00316478" w:rsidP="00316478">
      <w:pPr>
        <w:pStyle w:val="Schedulepara"/>
        <w:tabs>
          <w:tab w:val="clear" w:pos="567"/>
          <w:tab w:val="left" w:pos="1985"/>
        </w:tabs>
        <w:spacing w:before="60" w:line="240" w:lineRule="auto"/>
        <w:ind w:left="720" w:firstLine="0"/>
      </w:pPr>
      <w:r w:rsidRPr="00D90692">
        <w:t>(b)</w:t>
      </w:r>
      <w:r w:rsidRPr="00D90692">
        <w:tab/>
        <w:t xml:space="preserve">m is equal to </w:t>
      </w:r>
      <w:del w:id="154" w:author="Author">
        <w:r w:rsidRPr="00D90692" w:rsidDel="006F055F">
          <w:delText>432</w:delText>
        </w:r>
      </w:del>
      <w:ins w:id="155" w:author="Author">
        <w:r w:rsidR="006F055F">
          <w:t>1080</w:t>
        </w:r>
      </w:ins>
      <w:r w:rsidRPr="00D90692">
        <w:t>.</w:t>
      </w:r>
    </w:p>
    <w:p w14:paraId="768960AF" w14:textId="77777777" w:rsidR="00316478" w:rsidRPr="00D90692" w:rsidRDefault="00316478" w:rsidP="00316478">
      <w:pPr>
        <w:pStyle w:val="Schedulepara"/>
        <w:tabs>
          <w:tab w:val="left" w:pos="993"/>
          <w:tab w:val="right" w:pos="1620"/>
        </w:tabs>
        <w:ind w:left="720" w:hanging="720"/>
      </w:pPr>
      <w:r w:rsidRPr="00D90692">
        <w:t>Step 3:</w:t>
      </w:r>
      <w:r w:rsidRPr="00D90692">
        <w:tab/>
        <w:t>The end point of each radial is the device boundary of the radiocommunications transmitter.</w:t>
      </w:r>
    </w:p>
    <w:p w14:paraId="0F4F1223" w14:textId="77777777" w:rsidR="00316478" w:rsidRPr="009F1757" w:rsidRDefault="00316478" w:rsidP="00316478">
      <w:pPr>
        <w:pStyle w:val="Schedulepara"/>
        <w:tabs>
          <w:tab w:val="clear" w:pos="567"/>
        </w:tabs>
        <w:spacing w:after="240"/>
        <w:ind w:left="0" w:firstLine="0"/>
        <w:rPr>
          <w:rFonts w:eastAsiaTheme="minorHAnsi"/>
          <w:sz w:val="20"/>
          <w:szCs w:val="20"/>
        </w:rPr>
      </w:pPr>
      <w:r w:rsidRPr="009F1757">
        <w:rPr>
          <w:rFonts w:eastAsiaTheme="minorHAnsi"/>
          <w:sz w:val="20"/>
          <w:szCs w:val="20"/>
        </w:rPr>
        <w:t xml:space="preserve">Note: </w:t>
      </w:r>
      <w:r>
        <w:rPr>
          <w:rFonts w:eastAsiaTheme="minorHAnsi"/>
          <w:sz w:val="20"/>
          <w:szCs w:val="20"/>
        </w:rPr>
        <w:tab/>
      </w:r>
      <w:r w:rsidRPr="009F1757">
        <w:rPr>
          <w:rFonts w:eastAsiaTheme="minorHAnsi"/>
          <w:sz w:val="20"/>
          <w:szCs w:val="20"/>
        </w:rPr>
        <w:t xml:space="preserve">RP-MP (device boundary criterion) is calculated under Part 2. </w:t>
      </w:r>
    </w:p>
    <w:p w14:paraId="5DB8DF90" w14:textId="77777777" w:rsidR="003B5585" w:rsidRDefault="003C1217" w:rsidP="003C7180">
      <w:pPr>
        <w:pStyle w:val="R1"/>
        <w:keepNext/>
        <w:spacing w:line="240" w:lineRule="auto"/>
        <w:ind w:left="993" w:hanging="993"/>
      </w:pPr>
      <w:r w:rsidRPr="00902216">
        <w:t>2.</w:t>
      </w:r>
      <w:r w:rsidRPr="00381190">
        <w:tab/>
      </w:r>
      <w:r>
        <w:rPr>
          <w:b/>
        </w:rPr>
        <w:tab/>
      </w:r>
      <w:r w:rsidRPr="00381190">
        <w:t xml:space="preserve">For a group of </w:t>
      </w:r>
      <w:r w:rsidRPr="004317D4">
        <w:t>radiocommunications</w:t>
      </w:r>
      <w:r w:rsidRPr="00381190">
        <w:t xml:space="preserve"> transmitters</w:t>
      </w:r>
      <w:r>
        <w:t xml:space="preserve"> the device boundary is to be calculated </w:t>
      </w:r>
      <w:r w:rsidRPr="00381190">
        <w:t xml:space="preserve">as if for a single </w:t>
      </w:r>
      <w:r w:rsidRPr="004317D4">
        <w:t xml:space="preserve">radiocommunications </w:t>
      </w:r>
      <w:r w:rsidRPr="00381190">
        <w:t>transmitter</w:t>
      </w:r>
      <w:r>
        <w:t>.</w:t>
      </w:r>
      <w:r w:rsidRPr="00381190">
        <w:t xml:space="preserve"> </w:t>
      </w:r>
      <w:r>
        <w:t xml:space="preserve">The radiated power (RP) for groups of </w:t>
      </w:r>
      <w:r w:rsidRPr="004317D4">
        <w:t xml:space="preserve">radiocommunications </w:t>
      </w:r>
      <w:r>
        <w:t>transmitters is taken:</w:t>
      </w:r>
    </w:p>
    <w:p w14:paraId="18657965" w14:textId="77777777" w:rsidR="00F85B5F" w:rsidRDefault="00C96104" w:rsidP="00F85B5F">
      <w:pPr>
        <w:pStyle w:val="P1"/>
        <w:tabs>
          <w:tab w:val="clear" w:pos="1191"/>
          <w:tab w:val="left" w:pos="1560"/>
          <w:tab w:val="right" w:pos="1622"/>
        </w:tabs>
        <w:spacing w:line="240" w:lineRule="auto"/>
        <w:ind w:left="993" w:hanging="993"/>
      </w:pPr>
      <w:r>
        <w:tab/>
      </w:r>
      <w:r w:rsidR="003C1217" w:rsidRPr="00381190">
        <w:t>(</w:t>
      </w:r>
      <w:r w:rsidR="003C1217">
        <w:t>a</w:t>
      </w:r>
      <w:r w:rsidR="003C1217" w:rsidRPr="00381190">
        <w:t>)</w:t>
      </w:r>
      <w:r w:rsidR="00F85B5F">
        <w:tab/>
      </w:r>
      <w:r w:rsidR="00F85B5F">
        <w:tab/>
      </w:r>
      <w:r w:rsidR="003C1217">
        <w:t xml:space="preserve">to be equal for each bearing </w:t>
      </w:r>
      <w:r w:rsidR="003C1217">
        <w:rPr>
          <w:i/>
        </w:rPr>
        <w:t>σ</w:t>
      </w:r>
      <w:r w:rsidR="003C1217">
        <w:rPr>
          <w:i/>
          <w:vertAlign w:val="subscript"/>
        </w:rPr>
        <w:t>n</w:t>
      </w:r>
      <w:r w:rsidR="003C1217" w:rsidRPr="00381190">
        <w:t>; and</w:t>
      </w:r>
    </w:p>
    <w:p w14:paraId="07EEE89E" w14:textId="016EEB2F" w:rsidR="003B5585" w:rsidRDefault="00F85B5F" w:rsidP="00136927">
      <w:pPr>
        <w:pStyle w:val="P1"/>
        <w:tabs>
          <w:tab w:val="clear" w:pos="1191"/>
          <w:tab w:val="left" w:pos="993"/>
          <w:tab w:val="right" w:pos="1622"/>
          <w:tab w:val="left" w:pos="2835"/>
        </w:tabs>
        <w:spacing w:line="240" w:lineRule="auto"/>
        <w:ind w:left="1560"/>
        <w:rPr>
          <w:ins w:id="156" w:author="Author"/>
        </w:rPr>
      </w:pPr>
      <w:r>
        <w:tab/>
      </w:r>
      <w:r w:rsidR="003C1217">
        <w:t>(b)</w:t>
      </w:r>
      <w:r>
        <w:tab/>
      </w:r>
      <w:r>
        <w:tab/>
      </w:r>
      <w:r w:rsidR="003C1217">
        <w:t xml:space="preserve">to have a value that is the maximum horizontally radiated power, in any direction, of any </w:t>
      </w:r>
      <w:r w:rsidR="003C1217" w:rsidRPr="004317D4">
        <w:t xml:space="preserve">radiocommunications </w:t>
      </w:r>
      <w:r w:rsidR="003C1217">
        <w:t>transmitter in the group.</w:t>
      </w:r>
    </w:p>
    <w:p w14:paraId="17411503" w14:textId="36CFCAA4" w:rsidR="005B5A11" w:rsidRPr="00120B2E" w:rsidRDefault="005B5A11" w:rsidP="00120B2E">
      <w:pPr>
        <w:pStyle w:val="Schedulepara"/>
        <w:tabs>
          <w:tab w:val="clear" w:pos="567"/>
        </w:tabs>
        <w:spacing w:after="240"/>
        <w:ind w:left="0" w:firstLine="0"/>
        <w:rPr>
          <w:rFonts w:eastAsiaTheme="minorHAnsi"/>
          <w:sz w:val="20"/>
          <w:szCs w:val="20"/>
          <w:rPrChange w:id="157" w:author="Author">
            <w:rPr/>
          </w:rPrChange>
        </w:rPr>
        <w:pPrChange w:id="158" w:author="Author">
          <w:pPr>
            <w:pStyle w:val="P1"/>
            <w:tabs>
              <w:tab w:val="clear" w:pos="1191"/>
              <w:tab w:val="left" w:pos="993"/>
              <w:tab w:val="right" w:pos="1622"/>
              <w:tab w:val="left" w:pos="2835"/>
            </w:tabs>
            <w:spacing w:line="240" w:lineRule="auto"/>
            <w:ind w:left="1560"/>
          </w:pPr>
        </w:pPrChange>
      </w:pPr>
      <w:ins w:id="159" w:author="Author">
        <w:r w:rsidRPr="00120B2E">
          <w:rPr>
            <w:rFonts w:eastAsiaTheme="minorHAnsi"/>
            <w:sz w:val="20"/>
            <w:szCs w:val="20"/>
            <w:rPrChange w:id="160" w:author="Author">
              <w:rPr>
                <w:szCs w:val="18"/>
              </w:rPr>
            </w:rPrChange>
          </w:rPr>
          <w:t>Note:</w:t>
        </w:r>
        <w:r w:rsidRPr="00120B2E">
          <w:rPr>
            <w:rFonts w:eastAsiaTheme="minorHAnsi"/>
            <w:sz w:val="20"/>
            <w:szCs w:val="20"/>
            <w:rPrChange w:id="161" w:author="Author">
              <w:rPr>
                <w:szCs w:val="18"/>
              </w:rPr>
            </w:rPrChange>
          </w:rPr>
          <w:tab/>
        </w:r>
        <w:r w:rsidRPr="00120B2E">
          <w:rPr>
            <w:rFonts w:eastAsiaTheme="minorHAnsi"/>
            <w:sz w:val="20"/>
            <w:szCs w:val="20"/>
            <w:rPrChange w:id="162" w:author="Author">
              <w:rPr>
                <w:szCs w:val="18"/>
              </w:rPr>
            </w:rPrChange>
          </w:rPr>
          <w:sym w:font="Symbol" w:char="F073"/>
        </w:r>
        <w:r w:rsidRPr="00120B2E">
          <w:rPr>
            <w:rFonts w:eastAsiaTheme="minorHAnsi"/>
            <w:sz w:val="20"/>
            <w:szCs w:val="20"/>
            <w:rPrChange w:id="163" w:author="Author">
              <w:rPr>
                <w:i/>
                <w:iCs/>
                <w:szCs w:val="18"/>
                <w:vertAlign w:val="subscript"/>
              </w:rPr>
            </w:rPrChange>
          </w:rPr>
          <w:t>n</w:t>
        </w:r>
        <w:r w:rsidRPr="00120B2E">
          <w:rPr>
            <w:rFonts w:eastAsiaTheme="minorHAnsi"/>
            <w:sz w:val="20"/>
            <w:szCs w:val="20"/>
            <w:rPrChange w:id="164" w:author="Author">
              <w:rPr>
                <w:szCs w:val="18"/>
              </w:rPr>
            </w:rPrChange>
          </w:rPr>
          <w:t xml:space="preserve"> is the bearing of the </w:t>
        </w:r>
        <w:r w:rsidRPr="00120B2E">
          <w:rPr>
            <w:rFonts w:eastAsiaTheme="minorHAnsi"/>
            <w:sz w:val="20"/>
            <w:szCs w:val="20"/>
            <w:rPrChange w:id="165" w:author="Author">
              <w:rPr>
                <w:i/>
                <w:iCs/>
                <w:szCs w:val="18"/>
              </w:rPr>
            </w:rPrChange>
          </w:rPr>
          <w:t>n</w:t>
        </w:r>
        <w:r w:rsidRPr="00120B2E">
          <w:rPr>
            <w:rFonts w:eastAsiaTheme="minorHAnsi"/>
            <w:sz w:val="20"/>
            <w:szCs w:val="20"/>
            <w:rPrChange w:id="166" w:author="Author">
              <w:rPr>
                <w:i/>
                <w:iCs/>
                <w:szCs w:val="18"/>
                <w:vertAlign w:val="superscript"/>
              </w:rPr>
            </w:rPrChange>
          </w:rPr>
          <w:t>th</w:t>
        </w:r>
        <w:r w:rsidRPr="00120B2E">
          <w:rPr>
            <w:rFonts w:eastAsiaTheme="minorHAnsi"/>
            <w:sz w:val="20"/>
            <w:szCs w:val="20"/>
            <w:rPrChange w:id="167" w:author="Author">
              <w:rPr>
                <w:szCs w:val="18"/>
              </w:rPr>
            </w:rPrChange>
          </w:rPr>
          <w:t>-degree radial for the group of radiocommunications transmitters.</w:t>
        </w:r>
      </w:ins>
    </w:p>
    <w:p w14:paraId="735EAF77" w14:textId="77777777" w:rsidR="003B5585" w:rsidRDefault="003C1217" w:rsidP="003C7180">
      <w:pPr>
        <w:pStyle w:val="Schedulepart"/>
        <w:tabs>
          <w:tab w:val="left" w:pos="993"/>
        </w:tabs>
        <w:ind w:left="0" w:firstLine="0"/>
        <w:jc w:val="both"/>
        <w:outlineLvl w:val="1"/>
        <w:rPr>
          <w:rStyle w:val="CharPartText"/>
          <w:rFonts w:ascii="Times New Roman" w:hAnsi="Times New Roman"/>
          <w:b w:val="0"/>
          <w:sz w:val="24"/>
        </w:rPr>
      </w:pPr>
      <w:bookmarkStart w:id="168" w:name="_Toc327954148"/>
      <w:r w:rsidRPr="00E167D5">
        <w:rPr>
          <w:rStyle w:val="CharSchPTNo"/>
        </w:rPr>
        <w:t>Part 2</w:t>
      </w:r>
      <w:r w:rsidRPr="00244DB4">
        <w:tab/>
      </w:r>
      <w:r w:rsidRPr="00740B95">
        <w:t>Device boundary criterion</w:t>
      </w:r>
      <w:bookmarkEnd w:id="168"/>
    </w:p>
    <w:p w14:paraId="127E5FAB" w14:textId="77777777" w:rsidR="003B5585" w:rsidRDefault="003B5585" w:rsidP="00AA146F">
      <w:pPr>
        <w:pStyle w:val="R1"/>
        <w:spacing w:before="0" w:line="240" w:lineRule="auto"/>
      </w:pPr>
    </w:p>
    <w:p w14:paraId="4CF37029" w14:textId="77777777" w:rsidR="00316478" w:rsidRDefault="00316478" w:rsidP="00316478">
      <w:pPr>
        <w:pStyle w:val="R1"/>
        <w:tabs>
          <w:tab w:val="clear" w:pos="794"/>
          <w:tab w:val="right" w:pos="993"/>
        </w:tabs>
        <w:spacing w:before="0" w:line="240" w:lineRule="auto"/>
        <w:ind w:left="1350" w:firstLine="0"/>
      </w:pPr>
    </w:p>
    <w:p w14:paraId="1528EB48" w14:textId="77777777" w:rsidR="003B5585" w:rsidRDefault="005B1D73" w:rsidP="000154AC">
      <w:pPr>
        <w:pStyle w:val="R1"/>
        <w:numPr>
          <w:ilvl w:val="0"/>
          <w:numId w:val="5"/>
        </w:numPr>
        <w:tabs>
          <w:tab w:val="clear" w:pos="794"/>
          <w:tab w:val="right" w:pos="993"/>
        </w:tabs>
        <w:spacing w:before="0" w:line="240" w:lineRule="auto"/>
        <w:ind w:hanging="1350"/>
      </w:pPr>
      <w:r>
        <w:t>The device boundary criterion is the value of the mathematical expression:</w:t>
      </w:r>
    </w:p>
    <w:p w14:paraId="5DD6D98F" w14:textId="77777777" w:rsidR="003B5585" w:rsidRDefault="003B5585" w:rsidP="00AA146F">
      <w:pPr>
        <w:jc w:val="both"/>
      </w:pPr>
    </w:p>
    <w:p w14:paraId="166529D4" w14:textId="77777777" w:rsidR="003B5585" w:rsidRDefault="0001730E" w:rsidP="00136927">
      <w:pPr>
        <w:ind w:left="1713"/>
        <w:jc w:val="both"/>
      </w:pPr>
      <w:r w:rsidRPr="0001730E">
        <w:t>RP</w:t>
      </w:r>
      <w:r w:rsidR="00827B12">
        <w:t xml:space="preserve"> – </w:t>
      </w:r>
      <w:r w:rsidRPr="0001730E">
        <w:t>MP</w:t>
      </w:r>
    </w:p>
    <w:p w14:paraId="42026C8D" w14:textId="77777777" w:rsidR="003B5585" w:rsidRDefault="0001730E" w:rsidP="00136927">
      <w:pPr>
        <w:pStyle w:val="Rc"/>
        <w:spacing w:after="60" w:line="240" w:lineRule="auto"/>
        <w:ind w:left="1266" w:firstLine="447"/>
        <w:rPr>
          <w:i/>
        </w:rPr>
      </w:pPr>
      <w:r w:rsidRPr="0001730E">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7746D4" w14:paraId="6AEF2D79" w14:textId="77777777" w:rsidTr="00136927">
        <w:tc>
          <w:tcPr>
            <w:tcW w:w="2365" w:type="dxa"/>
          </w:tcPr>
          <w:p w14:paraId="720B4273" w14:textId="77777777" w:rsidR="003C1217" w:rsidRPr="007746D4" w:rsidRDefault="0001730E" w:rsidP="003C7180">
            <w:pPr>
              <w:ind w:left="993"/>
              <w:jc w:val="both"/>
              <w:rPr>
                <w:rFonts w:eastAsiaTheme="minorHAnsi"/>
              </w:rPr>
            </w:pPr>
            <w:r w:rsidRPr="0001730E">
              <w:rPr>
                <w:rFonts w:eastAsiaTheme="minorHAnsi"/>
              </w:rPr>
              <w:t>MP</w:t>
            </w:r>
          </w:p>
        </w:tc>
        <w:tc>
          <w:tcPr>
            <w:tcW w:w="473" w:type="dxa"/>
          </w:tcPr>
          <w:p w14:paraId="35011ED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70877F9" w14:textId="77777777" w:rsidR="003C1217" w:rsidRPr="00DC603B" w:rsidRDefault="0001730E" w:rsidP="003C7180">
            <w:pPr>
              <w:spacing w:after="200"/>
              <w:ind w:left="34"/>
              <w:jc w:val="both"/>
              <w:rPr>
                <w:rFonts w:eastAsiaTheme="minorHAnsi"/>
              </w:rPr>
            </w:pPr>
            <w:r w:rsidRPr="0001730E">
              <w:rPr>
                <w:rFonts w:eastAsiaTheme="minorHAnsi"/>
              </w:rPr>
              <w:t xml:space="preserve">is </w:t>
            </w:r>
            <w:r w:rsidRPr="0001730E">
              <w:rPr>
                <w:rFonts w:eastAsiaTheme="minorHAnsi"/>
                <w:i/>
              </w:rPr>
              <w:t>PL</w:t>
            </w:r>
            <w:r w:rsidR="00306868" w:rsidRPr="00306868">
              <w:rPr>
                <w:rFonts w:eastAsiaTheme="minorHAnsi"/>
              </w:rPr>
              <w:t>(</w:t>
            </w:r>
            <w:r w:rsidRPr="0001730E">
              <w:rPr>
                <w:rFonts w:eastAsiaTheme="minorHAnsi"/>
                <w:i/>
              </w:rPr>
              <w:t>l</w:t>
            </w:r>
            <w:r w:rsidRPr="0001730E">
              <w:rPr>
                <w:rFonts w:eastAsiaTheme="minorHAnsi"/>
                <w:i/>
                <w:vertAlign w:val="subscript"/>
              </w:rPr>
              <w:t>mn</w:t>
            </w:r>
            <w:r w:rsidRPr="0001730E">
              <w:rPr>
                <w:rFonts w:eastAsiaTheme="minorHAnsi"/>
                <w:i/>
              </w:rPr>
              <w:t>,L</w:t>
            </w:r>
            <w:r w:rsidRPr="0001730E">
              <w:rPr>
                <w:rFonts w:eastAsiaTheme="minorHAnsi"/>
                <w:i/>
                <w:vertAlign w:val="subscript"/>
              </w:rPr>
              <w:t>mn</w:t>
            </w:r>
            <w:r w:rsidR="00306868" w:rsidRPr="00306868">
              <w:rPr>
                <w:rFonts w:eastAsiaTheme="minorHAnsi"/>
              </w:rPr>
              <w:t>)</w:t>
            </w:r>
            <w:r w:rsidRPr="0001730E">
              <w:rPr>
                <w:rFonts w:eastAsiaTheme="minorHAnsi"/>
                <w:i/>
              </w:rPr>
              <w:t xml:space="preserve"> + LOP </w:t>
            </w:r>
            <w:r w:rsidR="00F05E0A">
              <w:rPr>
                <w:rFonts w:eastAsiaTheme="minorHAnsi"/>
                <w:i/>
              </w:rPr>
              <w:t>–</w:t>
            </w:r>
            <w:r w:rsidRPr="0001730E">
              <w:rPr>
                <w:rFonts w:eastAsiaTheme="minorHAnsi"/>
                <w:i/>
              </w:rPr>
              <w:t xml:space="preserve"> G</w:t>
            </w:r>
            <w:r w:rsidRPr="0001730E">
              <w:rPr>
                <w:rFonts w:eastAsiaTheme="minorHAnsi"/>
                <w:i/>
                <w:vertAlign w:val="subscript"/>
              </w:rPr>
              <w:t>r</w:t>
            </w:r>
            <w:r w:rsidR="001924E5">
              <w:rPr>
                <w:rFonts w:eastAsiaTheme="minorHAnsi"/>
              </w:rPr>
              <w:t>;</w:t>
            </w:r>
          </w:p>
        </w:tc>
      </w:tr>
      <w:tr w:rsidR="003C1217" w:rsidRPr="007746D4" w14:paraId="533E1D9A" w14:textId="77777777" w:rsidTr="00136927">
        <w:tc>
          <w:tcPr>
            <w:tcW w:w="2365" w:type="dxa"/>
          </w:tcPr>
          <w:p w14:paraId="74B066A0" w14:textId="77777777" w:rsidR="003C1217" w:rsidRPr="007746D4" w:rsidRDefault="0001730E" w:rsidP="003C7180">
            <w:pPr>
              <w:ind w:left="993"/>
              <w:jc w:val="both"/>
              <w:rPr>
                <w:rFonts w:eastAsiaTheme="minorHAnsi"/>
              </w:rPr>
            </w:pPr>
            <w:r w:rsidRPr="0001730E">
              <w:rPr>
                <w:rFonts w:eastAsiaTheme="minorHAnsi"/>
              </w:rPr>
              <w:t>RP</w:t>
            </w:r>
          </w:p>
        </w:tc>
        <w:tc>
          <w:tcPr>
            <w:tcW w:w="473" w:type="dxa"/>
          </w:tcPr>
          <w:p w14:paraId="2E5E091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688F0EF8" w14:textId="3AEFF853" w:rsidR="003C1217" w:rsidRPr="007746D4" w:rsidRDefault="0001730E" w:rsidP="00E56DF7">
            <w:pPr>
              <w:spacing w:after="200"/>
              <w:ind w:left="34"/>
              <w:jc w:val="both"/>
              <w:rPr>
                <w:rFonts w:eastAsiaTheme="minorHAnsi"/>
              </w:rPr>
            </w:pPr>
            <w:r w:rsidRPr="0001730E">
              <w:rPr>
                <w:rFonts w:eastAsiaTheme="minorHAnsi"/>
              </w:rPr>
              <w:t>is the horizontally radiated po</w:t>
            </w:r>
            <w:r w:rsidR="00610A27">
              <w:rPr>
                <w:rFonts w:eastAsiaTheme="minorHAnsi"/>
              </w:rPr>
              <w:t xml:space="preserve">wer, measured in dBm EIRP per </w:t>
            </w:r>
            <w:r w:rsidRPr="0001730E">
              <w:rPr>
                <w:rFonts w:eastAsiaTheme="minorHAnsi"/>
              </w:rPr>
              <w:t xml:space="preserve">MHz, for each bearing, </w:t>
            </w:r>
            <w:r w:rsidRPr="0001730E">
              <w:rPr>
                <w:rFonts w:eastAsiaTheme="minorHAnsi"/>
                <w:i/>
              </w:rPr>
              <w:t>σ</w:t>
            </w:r>
            <w:r w:rsidRPr="0001730E">
              <w:rPr>
                <w:rFonts w:eastAsiaTheme="minorHAnsi"/>
                <w:i/>
                <w:vertAlign w:val="subscript"/>
              </w:rPr>
              <w:t>n</w:t>
            </w:r>
            <w:r w:rsidR="001924E5">
              <w:rPr>
                <w:rFonts w:eastAsiaTheme="minorHAnsi"/>
              </w:rPr>
              <w:t>;</w:t>
            </w:r>
            <w:r w:rsidRPr="0001730E">
              <w:rPr>
                <w:rFonts w:eastAsiaTheme="minorHAnsi"/>
              </w:rPr>
              <w:t xml:space="preserve"> </w:t>
            </w:r>
          </w:p>
        </w:tc>
      </w:tr>
      <w:tr w:rsidR="00E56DF7" w:rsidRPr="007746D4" w14:paraId="589193F9" w14:textId="77777777" w:rsidTr="00136927">
        <w:tc>
          <w:tcPr>
            <w:tcW w:w="2365" w:type="dxa"/>
          </w:tcPr>
          <w:p w14:paraId="7FE43379" w14:textId="46DF047A" w:rsidR="00E56DF7" w:rsidRPr="00E56DF7" w:rsidRDefault="00E56DF7" w:rsidP="003C7180">
            <w:pPr>
              <w:ind w:left="993"/>
              <w:jc w:val="both"/>
              <w:rPr>
                <w:rFonts w:eastAsiaTheme="minorHAnsi"/>
                <w:sz w:val="20"/>
                <w:szCs w:val="20"/>
              </w:rPr>
            </w:pPr>
            <w:r w:rsidRPr="00E56DF7">
              <w:rPr>
                <w:rFonts w:eastAsiaTheme="minorHAnsi"/>
                <w:sz w:val="20"/>
                <w:szCs w:val="20"/>
              </w:rPr>
              <w:t>Note</w:t>
            </w:r>
          </w:p>
        </w:tc>
        <w:tc>
          <w:tcPr>
            <w:tcW w:w="473" w:type="dxa"/>
          </w:tcPr>
          <w:p w14:paraId="7097B4EC" w14:textId="77777777" w:rsidR="00E56DF7" w:rsidRPr="0001730E" w:rsidRDefault="00E56DF7" w:rsidP="003C7180">
            <w:pPr>
              <w:ind w:left="993"/>
              <w:jc w:val="both"/>
              <w:rPr>
                <w:rFonts w:eastAsiaTheme="minorHAnsi"/>
              </w:rPr>
            </w:pPr>
          </w:p>
        </w:tc>
        <w:tc>
          <w:tcPr>
            <w:tcW w:w="4481" w:type="dxa"/>
          </w:tcPr>
          <w:p w14:paraId="0704A744" w14:textId="1F3A4CF9" w:rsidR="00E56DF7" w:rsidRPr="0001730E" w:rsidRDefault="00E56DF7" w:rsidP="00E56DF7">
            <w:pPr>
              <w:spacing w:after="200"/>
              <w:ind w:left="34"/>
              <w:jc w:val="both"/>
              <w:rPr>
                <w:rFonts w:eastAsiaTheme="minorHAnsi"/>
              </w:rPr>
            </w:pPr>
            <w:r w:rsidRPr="00D90692">
              <w:rPr>
                <w:sz w:val="20"/>
                <w:szCs w:val="20"/>
              </w:rPr>
              <w:t>For a device with an active antenna system, the RP at bearing σ</w:t>
            </w:r>
            <w:r w:rsidRPr="00D90692">
              <w:rPr>
                <w:sz w:val="20"/>
                <w:szCs w:val="20"/>
                <w:vertAlign w:val="subscript"/>
              </w:rPr>
              <w:t>n</w:t>
            </w:r>
            <w:r w:rsidRPr="00D90692">
              <w:rPr>
                <w:sz w:val="20"/>
                <w:szCs w:val="20"/>
              </w:rPr>
              <w:t xml:space="preserve"> is defined as the sum of the gain of the antenna towards the horizontal plane and towards azimuth σ</w:t>
            </w:r>
            <w:r w:rsidRPr="00D90692">
              <w:rPr>
                <w:sz w:val="20"/>
                <w:szCs w:val="20"/>
                <w:vertAlign w:val="subscript"/>
              </w:rPr>
              <w:t>n</w:t>
            </w:r>
            <w:r w:rsidRPr="00D90692">
              <w:rPr>
                <w:sz w:val="20"/>
                <w:szCs w:val="20"/>
              </w:rPr>
              <w:t xml:space="preserve"> (dB) and the </w:t>
            </w:r>
            <w:r>
              <w:rPr>
                <w:sz w:val="20"/>
                <w:szCs w:val="20"/>
              </w:rPr>
              <w:t>t</w:t>
            </w:r>
            <w:r w:rsidRPr="00D90692">
              <w:rPr>
                <w:sz w:val="20"/>
                <w:szCs w:val="20"/>
              </w:rPr>
              <w:t xml:space="preserve">otal </w:t>
            </w:r>
            <w:r>
              <w:rPr>
                <w:sz w:val="20"/>
                <w:szCs w:val="20"/>
              </w:rPr>
              <w:t>r</w:t>
            </w:r>
            <w:r w:rsidRPr="00D90692">
              <w:rPr>
                <w:sz w:val="20"/>
                <w:szCs w:val="20"/>
              </w:rPr>
              <w:t xml:space="preserve">adiated </w:t>
            </w:r>
            <w:r>
              <w:rPr>
                <w:sz w:val="20"/>
                <w:szCs w:val="20"/>
              </w:rPr>
              <w:t>p</w:t>
            </w:r>
            <w:r w:rsidRPr="00D90692">
              <w:rPr>
                <w:sz w:val="20"/>
                <w:szCs w:val="20"/>
              </w:rPr>
              <w:t>ower (dBm). This allowance is based on the assumption that beam pointing angles and/or power can be controlled dynamically to ensure RP is not exceeded.</w:t>
            </w:r>
          </w:p>
        </w:tc>
      </w:tr>
      <w:tr w:rsidR="003C1217" w:rsidRPr="007746D4" w14:paraId="749FDCE6" w14:textId="77777777" w:rsidTr="00136927">
        <w:tc>
          <w:tcPr>
            <w:tcW w:w="2365" w:type="dxa"/>
          </w:tcPr>
          <w:p w14:paraId="1102912A" w14:textId="77777777" w:rsidR="003C1217" w:rsidRPr="007746D4" w:rsidRDefault="0001730E" w:rsidP="003C7180">
            <w:pPr>
              <w:ind w:left="993"/>
              <w:jc w:val="both"/>
              <w:rPr>
                <w:rFonts w:eastAsiaTheme="minorHAnsi"/>
                <w:i/>
              </w:rPr>
            </w:pPr>
            <w:r w:rsidRPr="0001730E">
              <w:rPr>
                <w:rFonts w:eastAsiaTheme="minorHAnsi"/>
                <w:i/>
              </w:rPr>
              <w:lastRenderedPageBreak/>
              <w:t>LOP</w:t>
            </w:r>
          </w:p>
        </w:tc>
        <w:tc>
          <w:tcPr>
            <w:tcW w:w="473" w:type="dxa"/>
          </w:tcPr>
          <w:p w14:paraId="2A87A12C"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303ECF34" w14:textId="39AA3DD9" w:rsidR="005C3EF9" w:rsidRDefault="00C35990" w:rsidP="00E56DF7">
            <w:pPr>
              <w:spacing w:after="200"/>
              <w:ind w:left="34"/>
              <w:jc w:val="both"/>
              <w:rPr>
                <w:rFonts w:eastAsiaTheme="minorHAnsi"/>
              </w:rPr>
            </w:pPr>
            <w:ins w:id="169" w:author="Author">
              <w:r>
                <w:t xml:space="preserve">is the level of protection. For radiocommunications transmitters that incorporate an active antenna system, the </w:t>
              </w:r>
              <w:r w:rsidRPr="00D329F6">
                <w:rPr>
                  <w:i/>
                  <w:iCs/>
                </w:rPr>
                <w:t>LOP</w:t>
              </w:r>
              <w:r>
                <w:t xml:space="preserve"> is -9</w:t>
              </w:r>
              <w:r w:rsidR="00780710">
                <w:t>0</w:t>
              </w:r>
              <w:r>
                <w:t xml:space="preserve"> dBm per</w:t>
              </w:r>
              <w:r w:rsidR="00D92898">
                <w:t xml:space="preserve"> </w:t>
              </w:r>
              <w:r>
                <w:t xml:space="preserve">MHz. For radiocommunications transmitters without AAS, </w:t>
              </w:r>
              <w:r w:rsidRPr="00D329F6">
                <w:t xml:space="preserve">the </w:t>
              </w:r>
              <w:r w:rsidRPr="00D329F6">
                <w:rPr>
                  <w:i/>
                  <w:iCs/>
                </w:rPr>
                <w:t>LOP</w:t>
              </w:r>
              <w:r>
                <w:t xml:space="preserve"> is –</w:t>
              </w:r>
              <w:r w:rsidR="00780710">
                <w:t>98</w:t>
              </w:r>
              <w:r>
                <w:t xml:space="preserve"> dBm per MHz;</w:t>
              </w:r>
            </w:ins>
            <w:del w:id="170" w:author="Author">
              <w:r w:rsidR="0001730E" w:rsidRPr="0001730E" w:rsidDel="00C35990">
                <w:rPr>
                  <w:rFonts w:eastAsiaTheme="minorHAnsi"/>
                </w:rPr>
                <w:delText xml:space="preserve">is the level of protection, set to </w:delText>
              </w:r>
              <w:r w:rsidR="00D50E60" w:rsidDel="00C35990">
                <w:rPr>
                  <w:rFonts w:eastAsiaTheme="minorHAnsi"/>
                </w:rPr>
                <w:delText>–</w:delText>
              </w:r>
              <w:r w:rsidR="00E56DF7" w:rsidDel="00C35990">
                <w:rPr>
                  <w:rFonts w:eastAsiaTheme="minorHAnsi"/>
                </w:rPr>
                <w:delText>98</w:delText>
              </w:r>
              <w:r w:rsidR="00610A27" w:rsidDel="00C35990">
                <w:rPr>
                  <w:rFonts w:eastAsiaTheme="minorHAnsi"/>
                </w:rPr>
                <w:delText xml:space="preserve"> dBm per </w:delText>
              </w:r>
              <w:r w:rsidR="0001730E" w:rsidRPr="0001730E" w:rsidDel="00C35990">
                <w:rPr>
                  <w:rFonts w:eastAsiaTheme="minorHAnsi"/>
                </w:rPr>
                <w:delText>MHz</w:delText>
              </w:r>
              <w:r w:rsidR="001924E5" w:rsidDel="00C35990">
                <w:rPr>
                  <w:rFonts w:eastAsiaTheme="minorHAnsi"/>
                </w:rPr>
                <w:delText>;</w:delText>
              </w:r>
            </w:del>
          </w:p>
        </w:tc>
      </w:tr>
      <w:tr w:rsidR="003C1217" w:rsidRPr="007746D4" w14:paraId="3B2021B8" w14:textId="77777777" w:rsidTr="00136927">
        <w:tc>
          <w:tcPr>
            <w:tcW w:w="2365" w:type="dxa"/>
          </w:tcPr>
          <w:p w14:paraId="33EA49AF" w14:textId="77777777" w:rsidR="003C1217" w:rsidRPr="007746D4" w:rsidRDefault="0001730E" w:rsidP="003C7180">
            <w:pPr>
              <w:ind w:left="993"/>
              <w:jc w:val="both"/>
              <w:rPr>
                <w:rFonts w:eastAsiaTheme="minorHAnsi"/>
                <w:i/>
              </w:rPr>
            </w:pPr>
            <w:r w:rsidRPr="0001730E">
              <w:rPr>
                <w:rFonts w:eastAsiaTheme="minorHAnsi"/>
                <w:i/>
              </w:rPr>
              <w:t>G</w:t>
            </w:r>
            <w:r w:rsidRPr="0001730E">
              <w:rPr>
                <w:rFonts w:eastAsiaTheme="minorHAnsi"/>
                <w:i/>
                <w:vertAlign w:val="subscript"/>
              </w:rPr>
              <w:t>r</w:t>
            </w:r>
          </w:p>
        </w:tc>
        <w:tc>
          <w:tcPr>
            <w:tcW w:w="473" w:type="dxa"/>
          </w:tcPr>
          <w:p w14:paraId="3E19883B"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748C081C" w14:textId="77777777" w:rsidR="003C1217" w:rsidRPr="007746D4" w:rsidRDefault="0001730E" w:rsidP="003C7180">
            <w:pPr>
              <w:spacing w:after="200"/>
              <w:ind w:left="34"/>
              <w:jc w:val="both"/>
              <w:rPr>
                <w:rFonts w:eastAsiaTheme="minorHAnsi"/>
              </w:rPr>
            </w:pPr>
            <w:r w:rsidRPr="0001730E">
              <w:rPr>
                <w:rFonts w:eastAsiaTheme="minorHAnsi"/>
              </w:rPr>
              <w:t>is the nominal radiocommunications receiver antenna gain including feeder loss set to 0 dBi</w:t>
            </w:r>
            <w:r w:rsidR="001924E5">
              <w:rPr>
                <w:rFonts w:eastAsiaTheme="minorHAnsi"/>
              </w:rPr>
              <w:t>;</w:t>
            </w:r>
          </w:p>
        </w:tc>
      </w:tr>
      <w:tr w:rsidR="003C1217" w:rsidRPr="007746D4" w14:paraId="59053970" w14:textId="77777777" w:rsidTr="00136927">
        <w:tc>
          <w:tcPr>
            <w:tcW w:w="2365" w:type="dxa"/>
          </w:tcPr>
          <w:p w14:paraId="5ABA59F2" w14:textId="77777777" w:rsidR="003C1217" w:rsidRPr="007746D4" w:rsidRDefault="0001730E" w:rsidP="00A14F23">
            <w:pPr>
              <w:ind w:left="993"/>
              <w:jc w:val="both"/>
              <w:rPr>
                <w:rFonts w:eastAsiaTheme="minorHAnsi"/>
                <w:i/>
              </w:rPr>
            </w:pPr>
            <w:r w:rsidRPr="0001730E">
              <w:rPr>
                <w:rFonts w:eastAsiaTheme="minorHAnsi"/>
                <w:i/>
              </w:rPr>
              <w:t>PL(l</w:t>
            </w:r>
            <w:r w:rsidRPr="0001730E">
              <w:rPr>
                <w:rFonts w:eastAsiaTheme="minorHAnsi"/>
                <w:i/>
                <w:vertAlign w:val="subscript"/>
              </w:rPr>
              <w:t>mn</w:t>
            </w:r>
            <w:r w:rsidRPr="0001730E">
              <w:rPr>
                <w:rFonts w:eastAsiaTheme="minorHAnsi"/>
                <w:i/>
              </w:rPr>
              <w:t>,L</w:t>
            </w:r>
            <w:r w:rsidRPr="0001730E">
              <w:rPr>
                <w:rFonts w:eastAsiaTheme="minorHAnsi"/>
                <w:i/>
                <w:vertAlign w:val="subscript"/>
              </w:rPr>
              <w:t>m</w:t>
            </w:r>
            <w:r w:rsidR="000C6117">
              <w:rPr>
                <w:rFonts w:eastAsiaTheme="minorHAnsi"/>
                <w:i/>
                <w:vertAlign w:val="subscript"/>
              </w:rPr>
              <w:t>n</w:t>
            </w:r>
            <w:r w:rsidRPr="0001730E">
              <w:rPr>
                <w:rFonts w:eastAsiaTheme="minorHAnsi"/>
                <w:i/>
              </w:rPr>
              <w:t>)</w:t>
            </w:r>
          </w:p>
        </w:tc>
        <w:tc>
          <w:tcPr>
            <w:tcW w:w="473" w:type="dxa"/>
          </w:tcPr>
          <w:p w14:paraId="3A198B68"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105DD3E" w14:textId="77777777" w:rsidR="003B5585" w:rsidRDefault="0001730E" w:rsidP="003C7180">
            <w:pPr>
              <w:ind w:left="34"/>
              <w:jc w:val="both"/>
              <w:rPr>
                <w:rFonts w:eastAsiaTheme="minorHAnsi"/>
              </w:rPr>
            </w:pPr>
            <w:r w:rsidRPr="0001730E">
              <w:rPr>
                <w:rFonts w:eastAsiaTheme="minorHAnsi"/>
              </w:rPr>
              <w:t>is the propagation loss (dB) set out in Part 3 of the m</w:t>
            </w:r>
            <w:r w:rsidRPr="0001730E">
              <w:rPr>
                <w:rFonts w:eastAsiaTheme="minorHAnsi"/>
                <w:vertAlign w:val="superscript"/>
              </w:rPr>
              <w:t>th</w:t>
            </w:r>
            <w:r w:rsidRPr="0001730E">
              <w:rPr>
                <w:rFonts w:eastAsiaTheme="minorHAnsi"/>
              </w:rPr>
              <w:t xml:space="preserve"> increment on the n</w:t>
            </w:r>
            <w:r w:rsidRPr="0001730E">
              <w:rPr>
                <w:rFonts w:eastAsiaTheme="minorHAnsi"/>
                <w:vertAlign w:val="superscript"/>
              </w:rPr>
              <w:t>th</w:t>
            </w:r>
            <w:r w:rsidRPr="0001730E">
              <w:rPr>
                <w:rFonts w:eastAsiaTheme="minorHAnsi"/>
              </w:rPr>
              <w:t xml:space="preserve"> radial.</w:t>
            </w:r>
          </w:p>
        </w:tc>
      </w:tr>
    </w:tbl>
    <w:p w14:paraId="38795415" w14:textId="77777777" w:rsidR="003B5585" w:rsidRPr="00740B95" w:rsidRDefault="003C1217" w:rsidP="00740B95">
      <w:pPr>
        <w:pStyle w:val="Schedulepart"/>
        <w:tabs>
          <w:tab w:val="left" w:pos="993"/>
        </w:tabs>
        <w:ind w:left="0" w:firstLine="0"/>
        <w:jc w:val="both"/>
        <w:outlineLvl w:val="1"/>
        <w:rPr>
          <w:rStyle w:val="CharSchPTNo"/>
        </w:rPr>
      </w:pPr>
      <w:bookmarkStart w:id="171" w:name="_Toc327954149"/>
      <w:r w:rsidRPr="00740B95">
        <w:rPr>
          <w:rStyle w:val="CharPartText"/>
        </w:rPr>
        <w:t>Part 3</w:t>
      </w:r>
      <w:r w:rsidRPr="00740B95">
        <w:rPr>
          <w:rStyle w:val="CharSchPTNo"/>
        </w:rPr>
        <w:tab/>
        <w:t>Calculation of propagation loss</w:t>
      </w:r>
      <w:bookmarkEnd w:id="171"/>
    </w:p>
    <w:p w14:paraId="219B7921" w14:textId="77777777" w:rsidR="003B5585" w:rsidRDefault="003B5585" w:rsidP="00AA146F">
      <w:pPr>
        <w:jc w:val="both"/>
      </w:pPr>
    </w:p>
    <w:p w14:paraId="188F399D" w14:textId="77777777" w:rsidR="0007423C" w:rsidRDefault="0007423C" w:rsidP="0007423C">
      <w:pPr>
        <w:pStyle w:val="Schedulepara"/>
        <w:tabs>
          <w:tab w:val="clear" w:pos="567"/>
          <w:tab w:val="right" w:pos="709"/>
        </w:tabs>
        <w:spacing w:line="240" w:lineRule="auto"/>
        <w:ind w:left="426" w:hanging="426"/>
        <w:jc w:val="left"/>
        <w:rPr>
          <w:ins w:id="172" w:author="Author"/>
          <w:sz w:val="22"/>
          <w:szCs w:val="22"/>
        </w:rPr>
      </w:pPr>
      <w:ins w:id="173" w:author="Author">
        <w:r>
          <w:rPr>
            <w:sz w:val="22"/>
            <w:szCs w:val="22"/>
          </w:rPr>
          <w:t>1.</w:t>
        </w:r>
        <w:r>
          <w:rPr>
            <w:sz w:val="22"/>
            <w:szCs w:val="22"/>
          </w:rPr>
          <w:tab/>
          <w:t xml:space="preserve">Subject to this Part 3, the </w:t>
        </w:r>
        <w:r>
          <w:rPr>
            <w:b/>
            <w:bCs/>
            <w:i/>
            <w:iCs/>
            <w:sz w:val="22"/>
            <w:szCs w:val="22"/>
          </w:rPr>
          <w:t>propagation loss</w:t>
        </w:r>
        <w:r>
          <w:rPr>
            <w:sz w:val="22"/>
            <w:szCs w:val="22"/>
          </w:rPr>
          <w:t xml:space="preserve"> (or </w:t>
        </w:r>
        <w:r>
          <w:rPr>
            <w:b/>
            <w:bCs/>
            <w:i/>
            <w:iCs/>
            <w:sz w:val="22"/>
            <w:szCs w:val="22"/>
          </w:rPr>
          <w:t>PL(l</w:t>
        </w:r>
        <w:r>
          <w:rPr>
            <w:b/>
            <w:bCs/>
            <w:i/>
            <w:iCs/>
            <w:sz w:val="22"/>
            <w:szCs w:val="22"/>
            <w:vertAlign w:val="subscript"/>
          </w:rPr>
          <w:t>mn</w:t>
        </w:r>
        <w:r>
          <w:rPr>
            <w:b/>
            <w:bCs/>
            <w:i/>
            <w:iCs/>
            <w:sz w:val="22"/>
            <w:szCs w:val="22"/>
          </w:rPr>
          <w:t>,L</w:t>
        </w:r>
        <w:r>
          <w:rPr>
            <w:b/>
            <w:bCs/>
            <w:i/>
            <w:iCs/>
            <w:sz w:val="22"/>
            <w:szCs w:val="22"/>
            <w:vertAlign w:val="subscript"/>
          </w:rPr>
          <w:t>mn</w:t>
        </w:r>
        <w:r>
          <w:rPr>
            <w:b/>
            <w:bCs/>
            <w:i/>
            <w:iCs/>
            <w:sz w:val="22"/>
            <w:szCs w:val="22"/>
          </w:rPr>
          <w:t>)</w:t>
        </w:r>
        <w:r>
          <w:rPr>
            <w:sz w:val="22"/>
            <w:szCs w:val="22"/>
          </w:rPr>
          <w:t xml:space="preserve">), for a radiocommunications transmitter, of the </w:t>
        </w:r>
        <w:r w:rsidRPr="00675AA6">
          <w:rPr>
            <w:sz w:val="22"/>
            <w:szCs w:val="22"/>
          </w:rPr>
          <w:t>m</w:t>
        </w:r>
        <w:r w:rsidRPr="00675AA6">
          <w:rPr>
            <w:sz w:val="22"/>
            <w:szCs w:val="22"/>
            <w:vertAlign w:val="superscript"/>
          </w:rPr>
          <w:t>th</w:t>
        </w:r>
        <w:r>
          <w:rPr>
            <w:sz w:val="22"/>
            <w:szCs w:val="22"/>
          </w:rPr>
          <w:t xml:space="preserve"> increment on the </w:t>
        </w:r>
        <w:r w:rsidRPr="00675AA6">
          <w:rPr>
            <w:sz w:val="22"/>
            <w:szCs w:val="22"/>
          </w:rPr>
          <w:t>n</w:t>
        </w:r>
        <w:r w:rsidRPr="00675AA6">
          <w:rPr>
            <w:sz w:val="22"/>
            <w:szCs w:val="22"/>
            <w:vertAlign w:val="superscript"/>
          </w:rPr>
          <w:t>th</w:t>
        </w:r>
        <w:r>
          <w:rPr>
            <w:sz w:val="22"/>
            <w:szCs w:val="22"/>
          </w:rPr>
          <w:t xml:space="preserve"> radial is calculated using:</w:t>
        </w:r>
      </w:ins>
    </w:p>
    <w:p w14:paraId="49A1FD39" w14:textId="77777777" w:rsidR="0007423C" w:rsidRDefault="0007423C" w:rsidP="0007423C">
      <w:pPr>
        <w:pStyle w:val="paragraph"/>
        <w:tabs>
          <w:tab w:val="left" w:pos="720"/>
        </w:tabs>
        <w:ind w:left="1418" w:hanging="567"/>
        <w:rPr>
          <w:ins w:id="174" w:author="Author"/>
          <w:szCs w:val="22"/>
        </w:rPr>
      </w:pPr>
      <w:ins w:id="175" w:author="Author">
        <w:r>
          <w:rPr>
            <w:szCs w:val="22"/>
          </w:rPr>
          <w:t>(a)</w:t>
        </w:r>
        <w:r>
          <w:rPr>
            <w:szCs w:val="22"/>
          </w:rPr>
          <w:tab/>
          <w:t>for a transmitter connected to an antenna which is located greater than 6 metres above ground level – the method and parameters defined in section 2.2 of Recommendation ITU-R P.525-4 and in section 4.5.2 of Recommendation ITU-R P.526-15;</w:t>
        </w:r>
      </w:ins>
    </w:p>
    <w:p w14:paraId="667C4E98" w14:textId="77777777" w:rsidR="0007423C" w:rsidRDefault="0007423C" w:rsidP="0007423C">
      <w:pPr>
        <w:pStyle w:val="paragraph"/>
        <w:tabs>
          <w:tab w:val="left" w:pos="720"/>
        </w:tabs>
        <w:ind w:left="1418" w:hanging="567"/>
        <w:rPr>
          <w:ins w:id="176" w:author="Author"/>
          <w:szCs w:val="22"/>
        </w:rPr>
      </w:pPr>
      <w:ins w:id="177" w:author="Author">
        <w:r>
          <w:rPr>
            <w:szCs w:val="22"/>
          </w:rPr>
          <w:t>(b)</w:t>
        </w:r>
        <w:r>
          <w:rPr>
            <w:szCs w:val="22"/>
          </w:rPr>
          <w:tab/>
          <w:t>for a transmitter connected to an antenna which is located at or below 6 metres above ground level – the method and parameters defined in section 2.2 of Recommendation ITU-R P.525-4, in section 4.5.2 of Recommendation ITU-R P.526-15 and in section 3.2 of Recommendation ITU-R P.2108-0.</w:t>
        </w:r>
      </w:ins>
    </w:p>
    <w:p w14:paraId="6482B61C" w14:textId="516E891F" w:rsidR="003B5585" w:rsidDel="0007423C" w:rsidRDefault="00A94140" w:rsidP="00136927">
      <w:pPr>
        <w:ind w:left="993" w:hanging="993"/>
        <w:jc w:val="both"/>
        <w:rPr>
          <w:del w:id="178" w:author="Author"/>
        </w:rPr>
      </w:pPr>
      <w:del w:id="179" w:author="Author">
        <w:r w:rsidRPr="00902216" w:rsidDel="0007423C">
          <w:delText>1.</w:delText>
        </w:r>
        <w:r w:rsidRPr="00381190" w:rsidDel="0007423C">
          <w:tab/>
        </w:r>
        <w:r w:rsidR="003C1217" w:rsidRPr="00D86888" w:rsidDel="0007423C">
          <w:delText xml:space="preserve">The propagation loss </w:delText>
        </w:r>
        <w:r w:rsidDel="0007423C">
          <w:delText>(</w:delText>
        </w:r>
        <w:r w:rsidRPr="006847AE" w:rsidDel="0007423C">
          <w:rPr>
            <w:rFonts w:eastAsiaTheme="minorHAnsi"/>
            <w:i/>
            <w:sz w:val="22"/>
            <w:szCs w:val="22"/>
          </w:rPr>
          <w:delText>PL(l</w:delText>
        </w:r>
        <w:r w:rsidRPr="006847AE" w:rsidDel="0007423C">
          <w:rPr>
            <w:rFonts w:eastAsiaTheme="minorHAnsi"/>
            <w:i/>
            <w:sz w:val="22"/>
            <w:szCs w:val="22"/>
            <w:vertAlign w:val="subscript"/>
          </w:rPr>
          <w:delText>mn</w:delText>
        </w:r>
        <w:r w:rsidRPr="006847AE" w:rsidDel="0007423C">
          <w:rPr>
            <w:rFonts w:eastAsiaTheme="minorHAnsi"/>
            <w:i/>
            <w:sz w:val="22"/>
            <w:szCs w:val="22"/>
          </w:rPr>
          <w:delText>,L</w:delText>
        </w:r>
        <w:r w:rsidR="00374D04" w:rsidDel="0007423C">
          <w:rPr>
            <w:rFonts w:eastAsiaTheme="minorHAnsi"/>
            <w:i/>
            <w:sz w:val="22"/>
            <w:szCs w:val="22"/>
            <w:vertAlign w:val="subscript"/>
          </w:rPr>
          <w:delText>mn</w:delText>
        </w:r>
        <w:r w:rsidRPr="006847AE" w:rsidDel="0007423C">
          <w:rPr>
            <w:rFonts w:eastAsiaTheme="minorHAnsi"/>
            <w:i/>
            <w:sz w:val="22"/>
            <w:szCs w:val="22"/>
          </w:rPr>
          <w:delText>)</w:delText>
        </w:r>
        <w:r w:rsidDel="0007423C">
          <w:delText xml:space="preserve">) </w:delText>
        </w:r>
        <w:r w:rsidR="003C1217" w:rsidRPr="00D86888" w:rsidDel="0007423C">
          <w:delText>for the m</w:delText>
        </w:r>
        <w:r w:rsidR="003C1217" w:rsidRPr="00D86888" w:rsidDel="0007423C">
          <w:rPr>
            <w:vertAlign w:val="superscript"/>
          </w:rPr>
          <w:delText>th</w:delText>
        </w:r>
        <w:r w:rsidR="003C1217" w:rsidRPr="00D86888" w:rsidDel="0007423C">
          <w:delText xml:space="preserve"> increment on the n</w:delText>
        </w:r>
        <w:r w:rsidR="003C1217" w:rsidRPr="00D86888" w:rsidDel="0007423C">
          <w:rPr>
            <w:vertAlign w:val="superscript"/>
          </w:rPr>
          <w:delText>th</w:delText>
        </w:r>
        <w:r w:rsidR="003C1217" w:rsidRPr="00D86888" w:rsidDel="0007423C">
          <w:delText xml:space="preserve"> radial is established </w:delText>
        </w:r>
        <w:r w:rsidR="00D267A5" w:rsidDel="0007423C">
          <w:delText>using the</w:delText>
        </w:r>
        <w:r w:rsidR="00FC4DC0" w:rsidDel="0007423C">
          <w:delText xml:space="preserve"> method</w:delText>
        </w:r>
        <w:r w:rsidR="00CC7D86" w:rsidDel="0007423C">
          <w:delText xml:space="preserve"> and parameters</w:delText>
        </w:r>
        <w:r w:rsidR="00D267A5" w:rsidDel="0007423C">
          <w:delText xml:space="preserve"> defined in </w:delText>
        </w:r>
        <w:r w:rsidR="00DC603B" w:rsidDel="0007423C">
          <w:delText xml:space="preserve">section 4.5.2 of </w:delText>
        </w:r>
        <w:r w:rsidR="00D267A5" w:rsidDel="0007423C">
          <w:delText>Recommendation ITU-R P.526-1</w:delText>
        </w:r>
        <w:r w:rsidR="006278CD" w:rsidDel="0007423C">
          <w:delText>3.</w:delText>
        </w:r>
        <w:r w:rsidR="00D267A5" w:rsidDel="0007423C">
          <w:delText xml:space="preserve"> </w:delText>
        </w:r>
      </w:del>
    </w:p>
    <w:p w14:paraId="0591492F" w14:textId="77777777" w:rsidR="003B5585" w:rsidRDefault="003B5585" w:rsidP="00AA146F">
      <w:pPr>
        <w:jc w:val="both"/>
      </w:pPr>
    </w:p>
    <w:p w14:paraId="31B150F7" w14:textId="0A48FA58" w:rsidR="003B5585" w:rsidRDefault="00A94140" w:rsidP="00136927">
      <w:pPr>
        <w:ind w:left="993" w:hanging="993"/>
        <w:jc w:val="both"/>
      </w:pPr>
      <w:r>
        <w:t>2.</w:t>
      </w:r>
      <w:r>
        <w:tab/>
        <w:t xml:space="preserve">In implementing the method </w:t>
      </w:r>
      <w:r w:rsidR="00DC603B">
        <w:t>in</w:t>
      </w:r>
      <w:r>
        <w:t xml:space="preserve"> section 4.5.2 of Recommendation ITU-R P.526-1</w:t>
      </w:r>
      <w:ins w:id="180" w:author="Author">
        <w:r w:rsidR="00A36A4B">
          <w:t>5</w:t>
        </w:r>
      </w:ins>
      <w:del w:id="181" w:author="Author">
        <w:r w:rsidR="006278CD" w:rsidDel="00A36A4B">
          <w:delText>3</w:delText>
        </w:r>
      </w:del>
      <w:r>
        <w:t>, the height of the nominal receiver is 5 metres</w:t>
      </w:r>
      <w:r w:rsidR="002C54A7">
        <w:t xml:space="preserve"> above ground level</w:t>
      </w:r>
      <w:r w:rsidR="00CC7D86">
        <w:t>,</w:t>
      </w:r>
      <w:r>
        <w:t xml:space="preserve"> the height of the transmitter</w:t>
      </w:r>
      <w:r w:rsidR="002C54A7">
        <w:t xml:space="preserve"> above ground level</w:t>
      </w:r>
      <w:r>
        <w:t xml:space="preserve"> is determined in </w:t>
      </w:r>
      <w:r w:rsidR="00CC7D86">
        <w:t xml:space="preserve">Part 1 of </w:t>
      </w:r>
      <w:r>
        <w:t>Schedule 3</w:t>
      </w:r>
      <w:r w:rsidR="00CC7D86">
        <w:t xml:space="preserve">, and the height of </w:t>
      </w:r>
      <w:r w:rsidR="00E201DF">
        <w:t>a</w:t>
      </w:r>
      <w:r w:rsidR="00CC7D86">
        <w:t xml:space="preserve"> profile point </w:t>
      </w:r>
      <w:r w:rsidR="00E201DF">
        <w:t>is</w:t>
      </w:r>
      <w:r w:rsidR="00CC7D86">
        <w:t xml:space="preserve"> determined in Part 2 of Schedule 3.</w:t>
      </w:r>
    </w:p>
    <w:p w14:paraId="7A7BD2BE" w14:textId="77777777" w:rsidR="0001730E" w:rsidRDefault="0001730E" w:rsidP="00136927">
      <w:pPr>
        <w:ind w:left="993" w:hanging="993"/>
        <w:jc w:val="both"/>
      </w:pPr>
    </w:p>
    <w:p w14:paraId="7B50BA02" w14:textId="2B5482C1" w:rsidR="0001730E" w:rsidRDefault="00951A25" w:rsidP="00136927">
      <w:pPr>
        <w:ind w:left="993" w:hanging="993"/>
        <w:jc w:val="both"/>
        <w:rPr>
          <w:ins w:id="182" w:author="Author"/>
        </w:rPr>
      </w:pPr>
      <w:r>
        <w:t>3.</w:t>
      </w:r>
      <w:r>
        <w:tab/>
        <w:t xml:space="preserve">In implementing the method </w:t>
      </w:r>
      <w:r w:rsidR="00DC603B">
        <w:t xml:space="preserve">in </w:t>
      </w:r>
      <w:r>
        <w:t>section 4.5.2 of Recommendation ITU-R P.526-1</w:t>
      </w:r>
      <w:ins w:id="183" w:author="Author">
        <w:r w:rsidR="00A36A4B">
          <w:t>5</w:t>
        </w:r>
      </w:ins>
      <w:del w:id="184" w:author="Author">
        <w:r w:rsidR="006278CD" w:rsidDel="00A36A4B">
          <w:delText>3</w:delText>
        </w:r>
      </w:del>
      <w:r>
        <w:t xml:space="preserve">, the path profile </w:t>
      </w:r>
      <w:r w:rsidR="00CE4160">
        <w:t xml:space="preserve">is developed by </w:t>
      </w:r>
      <w:r>
        <w:t>sampl</w:t>
      </w:r>
      <w:r w:rsidR="00CE4160">
        <w:t>ing the</w:t>
      </w:r>
      <w:r>
        <w:t xml:space="preserve"> </w:t>
      </w:r>
      <w:ins w:id="185" w:author="Author">
        <w:r w:rsidR="008D09A0">
          <w:t>the DEM-3S at 100 metre increments</w:t>
        </w:r>
        <w:r w:rsidR="008D09A0" w:rsidRPr="00951A25" w:rsidDel="008D09A0">
          <w:t xml:space="preserve"> </w:t>
        </w:r>
      </w:ins>
      <w:del w:id="186" w:author="Author">
        <w:r w:rsidRPr="00951A25" w:rsidDel="008D09A0">
          <w:delText>DEM-9S</w:delText>
        </w:r>
        <w:r w:rsidDel="008D09A0">
          <w:delText xml:space="preserve"> at </w:delText>
        </w:r>
        <w:r w:rsidR="00E56DF7" w:rsidDel="00A36A4B">
          <w:delText>2</w:delText>
        </w:r>
        <w:r w:rsidDel="00A36A4B">
          <w:delText xml:space="preserve">50 </w:delText>
        </w:r>
        <w:r w:rsidDel="008D09A0">
          <w:delText xml:space="preserve">metre increments </w:delText>
        </w:r>
      </w:del>
      <w:r>
        <w:t xml:space="preserve">along </w:t>
      </w:r>
      <w:r w:rsidR="00CE4160">
        <w:t xml:space="preserve">each </w:t>
      </w:r>
      <w:r>
        <w:t>radial</w:t>
      </w:r>
      <w:r w:rsidR="00CE4160">
        <w:t>. At each increment along the path profile,</w:t>
      </w:r>
      <w:r>
        <w:t xml:space="preserve"> the procedure for</w:t>
      </w:r>
      <w:r w:rsidR="007B75CD">
        <w:t xml:space="preserve"> determining the</w:t>
      </w:r>
      <w:r>
        <w:t xml:space="preserve"> average ground height described in Part 2 of Schedule 3</w:t>
      </w:r>
      <w:r w:rsidR="00CE4160">
        <w:t xml:space="preserve"> is implemented</w:t>
      </w:r>
      <w:r>
        <w:t>.</w:t>
      </w:r>
    </w:p>
    <w:p w14:paraId="64290293" w14:textId="77777777" w:rsidR="00F00A43" w:rsidRDefault="00F00A43" w:rsidP="00136927">
      <w:pPr>
        <w:ind w:left="993" w:hanging="993"/>
        <w:jc w:val="both"/>
      </w:pPr>
    </w:p>
    <w:p w14:paraId="71691325" w14:textId="77777777" w:rsidR="00C84921" w:rsidRPr="00120B2E" w:rsidRDefault="00C84921" w:rsidP="00120B2E">
      <w:pPr>
        <w:ind w:left="993" w:hanging="993"/>
        <w:jc w:val="both"/>
        <w:rPr>
          <w:ins w:id="187" w:author="Author"/>
          <w:rPrChange w:id="188" w:author="Author">
            <w:rPr>
              <w:ins w:id="189" w:author="Author"/>
              <w:sz w:val="22"/>
              <w:szCs w:val="22"/>
            </w:rPr>
          </w:rPrChange>
        </w:rPr>
        <w:pPrChange w:id="190" w:author="Author">
          <w:pPr>
            <w:pStyle w:val="Schedulepara"/>
            <w:tabs>
              <w:tab w:val="clear" w:pos="567"/>
              <w:tab w:val="right" w:pos="709"/>
            </w:tabs>
            <w:spacing w:line="240" w:lineRule="auto"/>
            <w:ind w:left="426" w:hanging="426"/>
            <w:jc w:val="left"/>
          </w:pPr>
        </w:pPrChange>
      </w:pPr>
      <w:ins w:id="191" w:author="Author">
        <w:r w:rsidRPr="00120B2E">
          <w:rPr>
            <w:rPrChange w:id="192" w:author="Author">
              <w:rPr>
                <w:sz w:val="22"/>
                <w:szCs w:val="22"/>
              </w:rPr>
            </w:rPrChange>
          </w:rPr>
          <w:t>4.</w:t>
        </w:r>
        <w:r w:rsidRPr="00120B2E">
          <w:rPr>
            <w:rPrChange w:id="193" w:author="Author">
              <w:rPr>
                <w:sz w:val="22"/>
                <w:szCs w:val="22"/>
              </w:rPr>
            </w:rPrChange>
          </w:rPr>
          <w:tab/>
          <w:t>In implementing the method in section 3.2 of Recommendation ITU-R P.2108-0:</w:t>
        </w:r>
      </w:ins>
    </w:p>
    <w:p w14:paraId="67107364" w14:textId="77777777" w:rsidR="00C84921" w:rsidRPr="00120B2E" w:rsidRDefault="00C84921" w:rsidP="00120B2E">
      <w:pPr>
        <w:pStyle w:val="paragraph"/>
        <w:tabs>
          <w:tab w:val="clear" w:pos="1531"/>
          <w:tab w:val="left" w:pos="720"/>
          <w:tab w:val="right" w:pos="1701"/>
        </w:tabs>
        <w:ind w:left="1560" w:hanging="567"/>
        <w:rPr>
          <w:ins w:id="194" w:author="Author"/>
          <w:sz w:val="24"/>
          <w:szCs w:val="24"/>
          <w:rPrChange w:id="195" w:author="Author">
            <w:rPr>
              <w:ins w:id="196" w:author="Author"/>
              <w:szCs w:val="22"/>
            </w:rPr>
          </w:rPrChange>
        </w:rPr>
        <w:pPrChange w:id="197" w:author="Author">
          <w:pPr>
            <w:pStyle w:val="paragraph"/>
            <w:tabs>
              <w:tab w:val="left" w:pos="720"/>
            </w:tabs>
            <w:ind w:left="1418" w:hanging="567"/>
          </w:pPr>
        </w:pPrChange>
      </w:pPr>
      <w:ins w:id="198" w:author="Author">
        <w:r w:rsidRPr="00120B2E">
          <w:rPr>
            <w:sz w:val="24"/>
            <w:szCs w:val="24"/>
            <w:rPrChange w:id="199" w:author="Author">
              <w:rPr>
                <w:szCs w:val="22"/>
              </w:rPr>
            </w:rPrChange>
          </w:rPr>
          <w:t>(a)</w:t>
        </w:r>
        <w:r w:rsidRPr="00120B2E">
          <w:rPr>
            <w:sz w:val="24"/>
            <w:szCs w:val="24"/>
            <w:rPrChange w:id="200" w:author="Author">
              <w:rPr>
                <w:szCs w:val="22"/>
              </w:rPr>
            </w:rPrChange>
          </w:rPr>
          <w:tab/>
          <w:t>the percentage of locations is set at 0.08% and the correction is applied at only one end of the path;</w:t>
        </w:r>
      </w:ins>
    </w:p>
    <w:p w14:paraId="7D27B464" w14:textId="77777777" w:rsidR="00C84921" w:rsidRPr="00120B2E" w:rsidRDefault="00C84921" w:rsidP="00120B2E">
      <w:pPr>
        <w:pStyle w:val="paragraph"/>
        <w:tabs>
          <w:tab w:val="clear" w:pos="1531"/>
          <w:tab w:val="left" w:pos="720"/>
          <w:tab w:val="right" w:pos="1701"/>
        </w:tabs>
        <w:ind w:left="1560" w:hanging="567"/>
        <w:rPr>
          <w:ins w:id="201" w:author="Author"/>
          <w:sz w:val="24"/>
          <w:szCs w:val="24"/>
          <w:rPrChange w:id="202" w:author="Author">
            <w:rPr>
              <w:ins w:id="203" w:author="Author"/>
            </w:rPr>
          </w:rPrChange>
        </w:rPr>
        <w:pPrChange w:id="204" w:author="Author">
          <w:pPr>
            <w:pStyle w:val="paragraph"/>
            <w:tabs>
              <w:tab w:val="left" w:pos="720"/>
            </w:tabs>
            <w:ind w:left="1418" w:hanging="567"/>
          </w:pPr>
        </w:pPrChange>
      </w:pPr>
      <w:ins w:id="205" w:author="Author">
        <w:r w:rsidRPr="00120B2E">
          <w:rPr>
            <w:sz w:val="24"/>
            <w:szCs w:val="24"/>
            <w:rPrChange w:id="206" w:author="Author">
              <w:rPr/>
            </w:rPrChange>
          </w:rPr>
          <w:t>(b)</w:t>
        </w:r>
        <w:r w:rsidRPr="00120B2E">
          <w:rPr>
            <w:sz w:val="24"/>
            <w:szCs w:val="24"/>
            <w:rPrChange w:id="207" w:author="Author">
              <w:rPr/>
            </w:rPrChange>
          </w:rPr>
          <w:tab/>
          <w:t xml:space="preserve">if the loss calculated using the method in section 3.2 of Recommendation ITU-R P.2108-0 is less </w:t>
        </w:r>
        <w:r w:rsidRPr="00120B2E">
          <w:rPr>
            <w:sz w:val="24"/>
            <w:szCs w:val="24"/>
            <w:rPrChange w:id="208" w:author="Author">
              <w:rPr>
                <w:szCs w:val="22"/>
              </w:rPr>
            </w:rPrChange>
          </w:rPr>
          <w:t>than</w:t>
        </w:r>
        <w:r w:rsidRPr="00120B2E">
          <w:rPr>
            <w:sz w:val="24"/>
            <w:szCs w:val="24"/>
            <w:rPrChange w:id="209" w:author="Author">
              <w:rPr/>
            </w:rPrChange>
          </w:rPr>
          <w:t xml:space="preserve"> 0 dB, the calculated loss value is replaced with 0 dB; and</w:t>
        </w:r>
      </w:ins>
    </w:p>
    <w:p w14:paraId="77406433" w14:textId="77777777" w:rsidR="00C84921" w:rsidRPr="00120B2E" w:rsidRDefault="00C84921" w:rsidP="00120B2E">
      <w:pPr>
        <w:pStyle w:val="paragraph"/>
        <w:tabs>
          <w:tab w:val="clear" w:pos="1531"/>
          <w:tab w:val="left" w:pos="720"/>
          <w:tab w:val="right" w:pos="1701"/>
        </w:tabs>
        <w:ind w:left="1560" w:hanging="567"/>
        <w:rPr>
          <w:ins w:id="210" w:author="Author"/>
          <w:sz w:val="24"/>
          <w:szCs w:val="24"/>
          <w:rPrChange w:id="211" w:author="Author">
            <w:rPr>
              <w:ins w:id="212" w:author="Author"/>
            </w:rPr>
          </w:rPrChange>
        </w:rPr>
        <w:pPrChange w:id="213" w:author="Author">
          <w:pPr>
            <w:pStyle w:val="paragraph"/>
            <w:tabs>
              <w:tab w:val="left" w:pos="720"/>
            </w:tabs>
            <w:ind w:left="1418" w:hanging="567"/>
          </w:pPr>
        </w:pPrChange>
      </w:pPr>
      <w:ins w:id="214" w:author="Author">
        <w:r w:rsidRPr="00120B2E">
          <w:rPr>
            <w:sz w:val="24"/>
            <w:szCs w:val="24"/>
            <w:rPrChange w:id="215" w:author="Author">
              <w:rPr/>
            </w:rPrChange>
          </w:rPr>
          <w:t>(c)</w:t>
        </w:r>
        <w:r w:rsidRPr="00120B2E">
          <w:rPr>
            <w:sz w:val="24"/>
            <w:szCs w:val="24"/>
            <w:rPrChange w:id="216" w:author="Author">
              <w:rPr/>
            </w:rPrChange>
          </w:rPr>
          <w:tab/>
          <w:t>if the loss calculated using the method in section 3.2 of Recommendation ITU-R P.2108-0 is greater than 8 dB, the calculated loss value is replaced with 8 dB.</w:t>
        </w:r>
      </w:ins>
    </w:p>
    <w:p w14:paraId="62FCC9A6" w14:textId="77777777" w:rsidR="003B5585" w:rsidRDefault="003B5585" w:rsidP="00AA146F">
      <w:pPr>
        <w:jc w:val="both"/>
      </w:pPr>
    </w:p>
    <w:p w14:paraId="16D0C6F0" w14:textId="77777777" w:rsidR="003B5585" w:rsidRDefault="003C1217" w:rsidP="00071CC8">
      <w:pPr>
        <w:pStyle w:val="Scheduletitle"/>
        <w:pageBreakBefore/>
        <w:outlineLvl w:val="0"/>
        <w:rPr>
          <w:rStyle w:val="CharAmSchText"/>
          <w:rFonts w:ascii="Times New Roman" w:hAnsi="Times New Roman"/>
          <w:b w:val="0"/>
          <w:sz w:val="24"/>
          <w:lang w:eastAsia="en-AU"/>
        </w:rPr>
      </w:pPr>
      <w:bookmarkStart w:id="217" w:name="_Toc327954150"/>
      <w:r w:rsidRPr="00740B95">
        <w:rPr>
          <w:rStyle w:val="CharSchText"/>
        </w:rPr>
        <w:lastRenderedPageBreak/>
        <w:t>Schedule 3</w:t>
      </w:r>
      <w:r w:rsidRPr="00244DB4">
        <w:tab/>
      </w:r>
      <w:r w:rsidR="00CC7D86">
        <w:rPr>
          <w:rStyle w:val="CharAmSchText"/>
        </w:rPr>
        <w:t>A</w:t>
      </w:r>
      <w:r w:rsidRPr="00502647">
        <w:rPr>
          <w:rStyle w:val="CharAmSchText"/>
        </w:rPr>
        <w:t xml:space="preserve">ntenna </w:t>
      </w:r>
      <w:r>
        <w:rPr>
          <w:rStyle w:val="CharAmSchText"/>
        </w:rPr>
        <w:t>h</w:t>
      </w:r>
      <w:r w:rsidRPr="00502647">
        <w:rPr>
          <w:rStyle w:val="CharAmSchText"/>
        </w:rPr>
        <w:t>eight</w:t>
      </w:r>
      <w:r w:rsidR="003F7322">
        <w:rPr>
          <w:rStyle w:val="CharAmSchText"/>
        </w:rPr>
        <w:t xml:space="preserve"> and average ground height</w:t>
      </w:r>
      <w:bookmarkEnd w:id="217"/>
    </w:p>
    <w:p w14:paraId="626CB2A9" w14:textId="77777777" w:rsidR="003C1217" w:rsidRDefault="00306868" w:rsidP="00AA146F">
      <w:pPr>
        <w:pStyle w:val="Schedulereference"/>
        <w:jc w:val="both"/>
      </w:pPr>
      <w:r w:rsidRPr="00306868">
        <w:t xml:space="preserve">(section </w:t>
      </w:r>
      <w:r w:rsidR="000B7D33">
        <w:t>10</w:t>
      </w:r>
      <w:r w:rsidR="007B75CD">
        <w:t>, Schedule 2</w:t>
      </w:r>
      <w:r w:rsidRPr="00306868">
        <w:t>)</w:t>
      </w:r>
    </w:p>
    <w:p w14:paraId="7F0EF68D" w14:textId="77777777" w:rsidR="00C0452B" w:rsidRDefault="003C1217" w:rsidP="00C0452B">
      <w:pPr>
        <w:jc w:val="both"/>
        <w:rPr>
          <w:rStyle w:val="CharSchPTNo"/>
        </w:rPr>
      </w:pPr>
      <w:r>
        <w:rPr>
          <w:rStyle w:val="CharSchPTNo"/>
        </w:rPr>
        <w:t xml:space="preserve"> </w:t>
      </w:r>
    </w:p>
    <w:p w14:paraId="7C157468" w14:textId="77777777" w:rsidR="003B5585" w:rsidRDefault="006869C3" w:rsidP="00136927">
      <w:pPr>
        <w:tabs>
          <w:tab w:val="left" w:pos="993"/>
        </w:tabs>
        <w:jc w:val="both"/>
        <w:rPr>
          <w:rStyle w:val="CharSchPTNo"/>
          <w:rFonts w:ascii="Arial" w:hAnsi="Arial" w:cs="Arial"/>
          <w:b/>
          <w:sz w:val="28"/>
          <w:szCs w:val="28"/>
          <w:lang w:eastAsia="en-US"/>
        </w:rPr>
      </w:pPr>
      <w:r w:rsidRPr="00740B95">
        <w:rPr>
          <w:rStyle w:val="CharPartText"/>
          <w:rFonts w:ascii="Arial" w:hAnsi="Arial" w:cs="Arial"/>
          <w:b/>
          <w:sz w:val="28"/>
          <w:szCs w:val="28"/>
        </w:rPr>
        <w:t>Part 1</w:t>
      </w:r>
      <w:r w:rsidRPr="006869C3">
        <w:rPr>
          <w:rStyle w:val="CharSchPTNo"/>
          <w:rFonts w:ascii="Arial" w:hAnsi="Arial" w:cs="Arial"/>
          <w:b/>
          <w:sz w:val="28"/>
          <w:szCs w:val="28"/>
        </w:rPr>
        <w:tab/>
      </w:r>
      <w:r w:rsidR="00CC7D86">
        <w:rPr>
          <w:rStyle w:val="CharSchPTNo"/>
          <w:rFonts w:ascii="Arial" w:hAnsi="Arial" w:cs="Arial"/>
          <w:b/>
          <w:sz w:val="28"/>
          <w:szCs w:val="28"/>
        </w:rPr>
        <w:t>A</w:t>
      </w:r>
      <w:r w:rsidRPr="006869C3">
        <w:rPr>
          <w:rStyle w:val="CharSchPTNo"/>
          <w:rFonts w:ascii="Arial" w:hAnsi="Arial" w:cs="Arial"/>
          <w:b/>
          <w:sz w:val="28"/>
          <w:szCs w:val="28"/>
        </w:rPr>
        <w:t>ntenna height of a transmitter</w:t>
      </w:r>
    </w:p>
    <w:p w14:paraId="5E1FBD47" w14:textId="77777777" w:rsidR="00650B71" w:rsidRPr="00DE7DF7" w:rsidRDefault="00650B71" w:rsidP="00AA146F">
      <w:pPr>
        <w:jc w:val="both"/>
        <w:rPr>
          <w:rStyle w:val="CharSchPTNo"/>
          <w:rFonts w:ascii="Arial" w:hAnsi="Arial" w:cs="Arial"/>
          <w:b/>
          <w:lang w:eastAsia="en-US"/>
        </w:rPr>
      </w:pPr>
    </w:p>
    <w:p w14:paraId="02AD449B" w14:textId="77777777" w:rsidR="003B5585" w:rsidRDefault="002C54A7" w:rsidP="000154AC">
      <w:pPr>
        <w:pStyle w:val="ListParagraph"/>
        <w:numPr>
          <w:ilvl w:val="0"/>
          <w:numId w:val="2"/>
        </w:numPr>
        <w:tabs>
          <w:tab w:val="left" w:pos="993"/>
        </w:tabs>
        <w:spacing w:after="120"/>
        <w:ind w:left="993" w:hanging="993"/>
        <w:jc w:val="both"/>
        <w:rPr>
          <w:rFonts w:ascii="Times New Roman" w:hAnsi="Times New Roman"/>
          <w:sz w:val="24"/>
        </w:rPr>
      </w:pPr>
      <w:r>
        <w:rPr>
          <w:rFonts w:ascii="Times New Roman" w:hAnsi="Times New Roman"/>
          <w:sz w:val="24"/>
        </w:rPr>
        <w:t>The antenna height of a fixed transmitter, i</w:t>
      </w:r>
      <w:r w:rsidR="00CC7D86">
        <w:rPr>
          <w:rFonts w:ascii="Times New Roman" w:hAnsi="Times New Roman"/>
          <w:sz w:val="24"/>
        </w:rPr>
        <w:t>s</w:t>
      </w:r>
      <w:r w:rsidR="00CC7D86">
        <w:rPr>
          <w:rFonts w:ascii="Times New Roman" w:hAnsi="Times New Roman"/>
          <w:i/>
          <w:sz w:val="24"/>
        </w:rPr>
        <w:t xml:space="preserve"> </w:t>
      </w:r>
      <w:r w:rsidR="005B1D73">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(a)</w:t>
      </w:r>
      <w:r>
        <w:rPr>
          <w:rFonts w:ascii="Times New Roman" w:hAnsi="Times New Roman"/>
          <w:sz w:val="24"/>
        </w:rPr>
        <w:tab/>
      </w:r>
      <w:r w:rsidR="003C1217" w:rsidRPr="00633C2A">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(b)</w:t>
      </w:r>
      <w:r>
        <w:rPr>
          <w:rFonts w:ascii="Times New Roman" w:hAnsi="Times New Roman"/>
          <w:sz w:val="24"/>
        </w:rPr>
        <w:tab/>
      </w:r>
      <w:r w:rsidR="003C1217" w:rsidRPr="00633C2A">
        <w:rPr>
          <w:rFonts w:ascii="Times New Roman" w:hAnsi="Times New Roman"/>
          <w:sz w:val="24"/>
        </w:rPr>
        <w:t>having the lowest elevation on that line</w:t>
      </w:r>
      <w:r w:rsidR="00CC7D86">
        <w:rPr>
          <w:rFonts w:ascii="Times New Roman" w:hAnsi="Times New Roman"/>
          <w:sz w:val="24"/>
        </w:rPr>
        <w:t>.</w:t>
      </w:r>
    </w:p>
    <w:p w14:paraId="4080F4E0" w14:textId="77777777" w:rsidR="003B5585"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Default="003C1217" w:rsidP="000154AC">
      <w:pPr>
        <w:pStyle w:val="ListParagraph"/>
        <w:numPr>
          <w:ilvl w:val="0"/>
          <w:numId w:val="2"/>
        </w:numPr>
        <w:tabs>
          <w:tab w:val="left" w:pos="993"/>
        </w:tabs>
        <w:ind w:left="993" w:hanging="993"/>
        <w:jc w:val="both"/>
        <w:rPr>
          <w:rFonts w:ascii="Times New Roman" w:hAnsi="Times New Roman"/>
          <w:sz w:val="24"/>
        </w:rPr>
      </w:pPr>
      <w:r w:rsidRPr="000A03B8">
        <w:rPr>
          <w:rFonts w:ascii="Times New Roman" w:hAnsi="Times New Roman"/>
          <w:sz w:val="24"/>
        </w:rPr>
        <w:t>For a group of</w:t>
      </w:r>
      <w:r>
        <w:rPr>
          <w:rFonts w:ascii="Times New Roman" w:hAnsi="Times New Roman"/>
          <w:sz w:val="24"/>
        </w:rPr>
        <w:t xml:space="preserve"> </w:t>
      </w:r>
      <w:r w:rsidRPr="004317D4">
        <w:rPr>
          <w:rFonts w:ascii="Times New Roman" w:hAnsi="Times New Roman"/>
          <w:sz w:val="24"/>
        </w:rPr>
        <w:t>radiocommunications</w:t>
      </w:r>
      <w:r w:rsidRPr="000A03B8">
        <w:rPr>
          <w:rFonts w:ascii="Times New Roman" w:hAnsi="Times New Roman"/>
          <w:sz w:val="24"/>
        </w:rPr>
        <w:t xml:space="preserve"> transmitters, </w:t>
      </w:r>
      <w:r w:rsidR="00057BD9">
        <w:rPr>
          <w:rFonts w:ascii="Times New Roman" w:hAnsi="Times New Roman"/>
          <w:sz w:val="24"/>
        </w:rPr>
        <w:t xml:space="preserve">the antenna height </w:t>
      </w:r>
      <w:r w:rsidR="008B5BE5">
        <w:rPr>
          <w:rFonts w:ascii="Times New Roman" w:hAnsi="Times New Roman"/>
          <w:sz w:val="24"/>
        </w:rPr>
        <w:t xml:space="preserve">for the </w:t>
      </w:r>
      <w:r w:rsidR="00057BD9">
        <w:rPr>
          <w:rFonts w:ascii="Times New Roman" w:hAnsi="Times New Roman"/>
          <w:sz w:val="24"/>
        </w:rPr>
        <w:t xml:space="preserve">group </w:t>
      </w:r>
      <w:r w:rsidRPr="000A03B8">
        <w:rPr>
          <w:rFonts w:ascii="Times New Roman" w:hAnsi="Times New Roman"/>
          <w:sz w:val="24"/>
        </w:rPr>
        <w:t xml:space="preserve">is the greatest of the </w:t>
      </w:r>
      <w:r w:rsidR="00CC7D86">
        <w:rPr>
          <w:rFonts w:ascii="Times New Roman" w:hAnsi="Times New Roman"/>
          <w:sz w:val="24"/>
        </w:rPr>
        <w:t xml:space="preserve">heights </w:t>
      </w:r>
      <w:r w:rsidR="00057BD9">
        <w:rPr>
          <w:rFonts w:ascii="Times New Roman" w:hAnsi="Times New Roman"/>
          <w:sz w:val="24"/>
        </w:rPr>
        <w:t>of</w:t>
      </w:r>
      <w:r w:rsidR="00057BD9" w:rsidRPr="000A03B8">
        <w:rPr>
          <w:rFonts w:ascii="Times New Roman" w:hAnsi="Times New Roman"/>
          <w:sz w:val="24"/>
        </w:rPr>
        <w:t xml:space="preserve"> </w:t>
      </w:r>
      <w:r w:rsidRPr="000A03B8">
        <w:rPr>
          <w:rFonts w:ascii="Times New Roman" w:hAnsi="Times New Roman"/>
          <w:sz w:val="24"/>
        </w:rPr>
        <w:t xml:space="preserve">each </w:t>
      </w:r>
      <w:r w:rsidR="008B5BE5">
        <w:rPr>
          <w:rFonts w:ascii="Times New Roman" w:hAnsi="Times New Roman"/>
          <w:sz w:val="24"/>
        </w:rPr>
        <w:t xml:space="preserve">individual </w:t>
      </w:r>
      <w:r w:rsidRPr="000A03B8">
        <w:rPr>
          <w:rFonts w:ascii="Times New Roman" w:hAnsi="Times New Roman"/>
          <w:sz w:val="24"/>
        </w:rPr>
        <w:t xml:space="preserve">transmitter in the group, calculated </w:t>
      </w:r>
      <w:r w:rsidR="001A7093">
        <w:rPr>
          <w:rFonts w:ascii="Times New Roman" w:hAnsi="Times New Roman"/>
          <w:sz w:val="24"/>
        </w:rPr>
        <w:t>in accordance with this Part</w:t>
      </w:r>
      <w:r>
        <w:rPr>
          <w:rFonts w:ascii="Times New Roman" w:hAnsi="Times New Roman"/>
          <w:sz w:val="24"/>
        </w:rPr>
        <w:t>.</w:t>
      </w:r>
    </w:p>
    <w:p w14:paraId="425D37FE" w14:textId="77777777" w:rsidR="003B5585" w:rsidRDefault="003B5585" w:rsidP="00AA146F">
      <w:pPr>
        <w:jc w:val="both"/>
        <w:rPr>
          <w:rStyle w:val="CharSchPTNo"/>
          <w:b/>
        </w:rPr>
      </w:pPr>
      <w:bookmarkStart w:id="218" w:name="_Toc301951552"/>
      <w:bookmarkStart w:id="219" w:name="_Toc309310640"/>
      <w:bookmarkStart w:id="220" w:name="_Toc327954151"/>
    </w:p>
    <w:p w14:paraId="0D39DA1A" w14:textId="77777777" w:rsidR="003B5585" w:rsidRDefault="003C1217" w:rsidP="00CE1D2E">
      <w:pPr>
        <w:pStyle w:val="Schedulepart"/>
        <w:ind w:left="993" w:hanging="993"/>
        <w:jc w:val="both"/>
        <w:outlineLvl w:val="1"/>
        <w:rPr>
          <w:rStyle w:val="CharSchPTText"/>
          <w:rFonts w:ascii="Times New Roman" w:hAnsi="Times New Roman"/>
          <w:b w:val="0"/>
          <w:sz w:val="24"/>
          <w:lang w:eastAsia="en-AU"/>
        </w:rPr>
      </w:pPr>
      <w:r w:rsidRPr="00740B95">
        <w:rPr>
          <w:rStyle w:val="CharPartText"/>
        </w:rPr>
        <w:t xml:space="preserve">Part </w:t>
      </w:r>
      <w:r w:rsidR="004561CC" w:rsidRPr="00740B95">
        <w:rPr>
          <w:rStyle w:val="CharPartText"/>
        </w:rPr>
        <w:t>2</w:t>
      </w:r>
      <w:r w:rsidRPr="00381190">
        <w:tab/>
      </w:r>
      <w:r>
        <w:rPr>
          <w:rStyle w:val="CharSchPTText"/>
        </w:rPr>
        <w:t>Average ground height</w:t>
      </w:r>
      <w:bookmarkEnd w:id="218"/>
      <w:bookmarkEnd w:id="219"/>
      <w:bookmarkEnd w:id="220"/>
      <w:r w:rsidRPr="00381190">
        <w:rPr>
          <w:rStyle w:val="CharSchPTText"/>
        </w:rPr>
        <w:t xml:space="preserve"> </w:t>
      </w:r>
    </w:p>
    <w:p w14:paraId="7F70CE37" w14:textId="77777777" w:rsidR="003B5585" w:rsidRDefault="003B5585" w:rsidP="00AA146F">
      <w:pPr>
        <w:pStyle w:val="Schedulepart"/>
        <w:spacing w:before="0"/>
        <w:jc w:val="both"/>
        <w:rPr>
          <w:rFonts w:ascii="Times New Roman" w:hAnsi="Times New Roman"/>
          <w:b w:val="0"/>
          <w:sz w:val="24"/>
        </w:rPr>
      </w:pPr>
    </w:p>
    <w:p w14:paraId="25A40BB8" w14:textId="77777777" w:rsidR="003B5585" w:rsidRDefault="003C1217" w:rsidP="00CE1D2E">
      <w:pPr>
        <w:pStyle w:val="Schedulepara"/>
        <w:spacing w:before="0" w:line="240" w:lineRule="auto"/>
        <w:ind w:left="993" w:hanging="993"/>
      </w:pPr>
      <w:r w:rsidRPr="00902216">
        <w:t>1.</w:t>
      </w:r>
      <w:r w:rsidRPr="00381190">
        <w:tab/>
      </w:r>
      <w:r w:rsidRPr="00381190">
        <w:tab/>
        <w:t xml:space="preserve">The </w:t>
      </w:r>
      <w:r>
        <w:t>average ground height for the m</w:t>
      </w:r>
      <w:r>
        <w:rPr>
          <w:vertAlign w:val="superscript"/>
        </w:rPr>
        <w:t>th</w:t>
      </w:r>
      <w:r>
        <w:t xml:space="preserve"> increment on the n</w:t>
      </w:r>
      <w:r>
        <w:rPr>
          <w:vertAlign w:val="superscript"/>
        </w:rPr>
        <w:t xml:space="preserve">th </w:t>
      </w:r>
      <w:r>
        <w:t>radial is calculated as follows:</w:t>
      </w:r>
    </w:p>
    <w:p w14:paraId="21624F83" w14:textId="77777777" w:rsidR="006869C3" w:rsidRDefault="006869C3" w:rsidP="00CE1D2E">
      <w:pPr>
        <w:ind w:left="993" w:hanging="1196"/>
        <w:jc w:val="both"/>
      </w:pPr>
    </w:p>
    <w:p w14:paraId="53911ADF" w14:textId="62D8026F" w:rsidR="003B5585" w:rsidRDefault="00CD5762" w:rsidP="00CE1D2E">
      <w:pPr>
        <w:tabs>
          <w:tab w:val="right" w:pos="1622"/>
        </w:tabs>
        <w:spacing w:before="60"/>
        <w:ind w:left="2127" w:hanging="1979"/>
        <w:jc w:val="both"/>
      </w:pPr>
      <w:r>
        <w:tab/>
      </w:r>
      <w:r w:rsidR="003C1217" w:rsidRPr="00D86888">
        <w:t>Step 1:</w:t>
      </w:r>
      <w:r w:rsidR="003C1217" w:rsidRPr="00D86888">
        <w:tab/>
        <w:t xml:space="preserve">determine the associated latitude and longitude </w:t>
      </w:r>
      <w:r w:rsidR="00120B2E" w:rsidRPr="00591266">
        <w:rPr>
          <w:i/>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Value inserted. " style="width:43.5pt;height:17pt" o:ole="">
            <v:imagedata r:id="rId13" o:title=""/>
          </v:shape>
          <o:OLEObject Type="Embed" ProgID="Equation.3" ShapeID="_x0000_i1025" DrawAspect="Content" ObjectID="_1690799564" r:id="rId14"/>
        </w:object>
      </w:r>
      <w:r w:rsidR="003C1217" w:rsidRPr="00D86888">
        <w:rPr>
          <w:i/>
          <w:position w:val="-10"/>
        </w:rPr>
        <w:t xml:space="preserve"> </w:t>
      </w:r>
      <w:r w:rsidR="003C1217" w:rsidRPr="00D86888">
        <w:t>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 as calculated in Part </w:t>
      </w:r>
      <w:r w:rsidR="004561CC">
        <w:t>3</w:t>
      </w:r>
      <w:r w:rsidR="003C1217" w:rsidRPr="00D86888">
        <w:t>.</w:t>
      </w:r>
    </w:p>
    <w:p w14:paraId="00C0C564" w14:textId="3C91BF03" w:rsidR="003B5585" w:rsidRDefault="00CD5762" w:rsidP="00CE1D2E">
      <w:pPr>
        <w:tabs>
          <w:tab w:val="right" w:pos="1622"/>
        </w:tabs>
        <w:spacing w:before="60"/>
        <w:ind w:left="2127" w:hanging="3113"/>
        <w:jc w:val="both"/>
      </w:pPr>
      <w:r>
        <w:tab/>
      </w:r>
      <w:r w:rsidR="003C1217" w:rsidRPr="00D86888">
        <w:t xml:space="preserve">Step 2: </w:t>
      </w:r>
      <w:r w:rsidR="003C1217" w:rsidRPr="00D86888">
        <w:tab/>
        <w:t>identify the DEM</w:t>
      </w:r>
      <w:r w:rsidR="003C1217">
        <w:t>-</w:t>
      </w:r>
      <w:ins w:id="221" w:author="Author">
        <w:r w:rsidR="00C0724D">
          <w:t>3</w:t>
        </w:r>
      </w:ins>
      <w:del w:id="222" w:author="Author">
        <w:r w:rsidR="003C1217" w:rsidRPr="00D86888" w:rsidDel="00C0724D">
          <w:delText>9</w:delText>
        </w:r>
      </w:del>
      <w:r w:rsidR="003C1217" w:rsidRPr="00D86888">
        <w:t>S cell represented by the latitude and longitude 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w:t>
      </w:r>
    </w:p>
    <w:p w14:paraId="7E6141C6" w14:textId="55F4CD76" w:rsidR="003B5585" w:rsidRDefault="00CD5762" w:rsidP="00CE1D2E">
      <w:pPr>
        <w:tabs>
          <w:tab w:val="right" w:pos="1622"/>
        </w:tabs>
        <w:spacing w:before="60"/>
        <w:ind w:left="2127" w:hanging="3113"/>
        <w:jc w:val="both"/>
      </w:pPr>
      <w:r>
        <w:tab/>
      </w:r>
      <w:r w:rsidR="003C1217" w:rsidRPr="00D86888">
        <w:t xml:space="preserve">Step 3: </w:t>
      </w:r>
      <w:r w:rsidR="003C1217" w:rsidRPr="00D86888">
        <w:tab/>
        <w:t>bound the identified DEM</w:t>
      </w:r>
      <w:r w:rsidR="003C1217">
        <w:t>-</w:t>
      </w:r>
      <w:ins w:id="223" w:author="Author">
        <w:r w:rsidR="00C0724D">
          <w:t>3</w:t>
        </w:r>
      </w:ins>
      <w:del w:id="224" w:author="Author">
        <w:r w:rsidR="003C1217" w:rsidRPr="00D86888" w:rsidDel="00C0724D">
          <w:delText>9</w:delText>
        </w:r>
      </w:del>
      <w:r w:rsidR="003C1217" w:rsidRPr="00D86888">
        <w:t>S cell with the 8 adjacent DEM</w:t>
      </w:r>
      <w:r w:rsidR="003C1217">
        <w:t>-</w:t>
      </w:r>
      <w:ins w:id="225" w:author="Author">
        <w:r w:rsidR="00C0724D">
          <w:t>3</w:t>
        </w:r>
      </w:ins>
      <w:del w:id="226" w:author="Author">
        <w:r w:rsidR="003C1217" w:rsidRPr="00D86888" w:rsidDel="00C0724D">
          <w:delText>9</w:delText>
        </w:r>
      </w:del>
      <w:r w:rsidR="003C1217" w:rsidRPr="00D86888">
        <w:t>S cells in a 3x3 matrix and obtain each DEM</w:t>
      </w:r>
      <w:r w:rsidR="003C1217">
        <w:t>-</w:t>
      </w:r>
      <w:ins w:id="227" w:author="Author">
        <w:r w:rsidR="00C0724D">
          <w:t>3</w:t>
        </w:r>
      </w:ins>
      <w:del w:id="228" w:author="Author">
        <w:r w:rsidR="003C1217" w:rsidRPr="00D86888" w:rsidDel="00C0724D">
          <w:delText>9</w:delText>
        </w:r>
      </w:del>
      <w:r w:rsidR="003C1217" w:rsidRPr="00D86888">
        <w:t xml:space="preserve">S cell height attribute (as shown in Diagram </w:t>
      </w:r>
      <w:r w:rsidR="004D282B">
        <w:t>1</w:t>
      </w:r>
      <w:r w:rsidR="003C1217" w:rsidRPr="00D86888">
        <w:t>).</w:t>
      </w:r>
    </w:p>
    <w:p w14:paraId="74254ED3" w14:textId="77777777" w:rsidR="003B5585" w:rsidRDefault="00CD5762" w:rsidP="00CE1D2E">
      <w:pPr>
        <w:tabs>
          <w:tab w:val="right" w:pos="1622"/>
        </w:tabs>
        <w:spacing w:before="60"/>
        <w:ind w:left="993" w:hanging="1979"/>
        <w:jc w:val="both"/>
      </w:pPr>
      <w:r>
        <w:tab/>
      </w:r>
      <w:r w:rsidR="003C1217" w:rsidRPr="00D86888">
        <w:t xml:space="preserve">Step 4: </w:t>
      </w:r>
      <w:r w:rsidR="003C1217" w:rsidRPr="00D86888">
        <w:tab/>
        <w:t>determine the average value of height from the 3x3 matrix.</w:t>
      </w:r>
    </w:p>
    <w:p w14:paraId="564DF0CF" w14:textId="77777777" w:rsidR="00CD5762" w:rsidRDefault="00CD5762" w:rsidP="00AA146F">
      <w:pPr>
        <w:tabs>
          <w:tab w:val="left" w:pos="567"/>
        </w:tabs>
        <w:ind w:left="964" w:hanging="964"/>
        <w:jc w:val="both"/>
      </w:pPr>
    </w:p>
    <w:p w14:paraId="071C0E4B" w14:textId="3B7AEF30" w:rsidR="003B5585" w:rsidRDefault="003C1217" w:rsidP="00CE1D2E">
      <w:pPr>
        <w:tabs>
          <w:tab w:val="left" w:pos="567"/>
        </w:tabs>
        <w:ind w:left="993" w:hanging="993"/>
        <w:jc w:val="both"/>
      </w:pPr>
      <w:r w:rsidRPr="00902216">
        <w:t>2.</w:t>
      </w:r>
      <w:r w:rsidRPr="00021ACF">
        <w:rPr>
          <w:rFonts w:ascii="Arial" w:hAnsi="Arial" w:cs="Arial"/>
          <w:b/>
        </w:rPr>
        <w:tab/>
      </w:r>
      <w:r>
        <w:rPr>
          <w:rFonts w:ascii="Arial" w:hAnsi="Arial" w:cs="Arial"/>
          <w:b/>
        </w:rPr>
        <w:tab/>
      </w:r>
      <w:ins w:id="229" w:author="Author">
        <w:r w:rsidR="008D787D" w:rsidRPr="004D3C43">
          <w:t>If the seconds component of (</w:t>
        </w:r>
        <w:r w:rsidR="008D787D" w:rsidRPr="00F13D51">
          <w:rPr>
            <w:i/>
            <w:iCs/>
          </w:rPr>
          <w:t>lmn, Lmn</w:t>
        </w:r>
        <w:r w:rsidR="008D787D" w:rsidRPr="004D3C43">
          <w:t>), plus 1.5, has a modulus of zero when divided by 3, then the corresponding DEM-3S cell, for the purposes Step 2 in item 1, is the adjacent DEM-3S cell with the minimum height.</w:t>
        </w:r>
      </w:ins>
      <w:del w:id="230" w:author="Author">
        <w:r w:rsidDel="008D787D">
          <w:delText xml:space="preserve">If the </w:delText>
        </w:r>
        <w:r w:rsidRPr="00D86888" w:rsidDel="008D787D">
          <w:delText xml:space="preserve">latitude </w:delText>
        </w:r>
        <w:r w:rsidDel="008D787D">
          <w:delText>or</w:delText>
        </w:r>
        <w:r w:rsidRPr="00D86888" w:rsidDel="008D787D">
          <w:delText xml:space="preserve"> longitude </w:delText>
        </w:r>
        <w:r w:rsidR="00120B2E" w:rsidRPr="00591266" w:rsidDel="008D787D">
          <w:rPr>
            <w:i/>
            <w:position w:val="-10"/>
          </w:rPr>
          <w:object w:dxaOrig="840" w:dyaOrig="300" w14:anchorId="1BC84E0F">
            <v:shape id="_x0000_i1026" type="#_x0000_t75" alt="Value inserted. " style="width:43.5pt;height:17pt" o:ole="">
              <v:imagedata r:id="rId13" o:title=""/>
            </v:shape>
            <o:OLEObject Type="Embed" ProgID="Equation.3" ShapeID="_x0000_i1026" DrawAspect="Content" ObjectID="_1690799565" r:id="rId15"/>
          </w:object>
        </w:r>
        <w:r w:rsidRPr="00D86888" w:rsidDel="008D787D">
          <w:rPr>
            <w:i/>
            <w:position w:val="-10"/>
          </w:rPr>
          <w:delText xml:space="preserve"> </w:delText>
        </w:r>
        <w:r w:rsidRPr="00D86888" w:rsidDel="008D787D">
          <w:delText>of the m</w:delText>
        </w:r>
        <w:r w:rsidRPr="00D86888" w:rsidDel="008D787D">
          <w:rPr>
            <w:vertAlign w:val="superscript"/>
          </w:rPr>
          <w:delText>th</w:delText>
        </w:r>
        <w:r w:rsidRPr="00D86888" w:rsidDel="008D787D">
          <w:delText xml:space="preserve"> increment on the n</w:delText>
        </w:r>
        <w:r w:rsidRPr="00D86888" w:rsidDel="008D787D">
          <w:rPr>
            <w:vertAlign w:val="superscript"/>
          </w:rPr>
          <w:delText>th</w:delText>
        </w:r>
        <w:r w:rsidRPr="00D86888" w:rsidDel="008D787D">
          <w:delText xml:space="preserve"> radial as calculated in Part </w:delText>
        </w:r>
        <w:r w:rsidR="004561CC" w:rsidDel="008D787D">
          <w:delText>3</w:delText>
        </w:r>
        <w:r w:rsidR="004561CC" w:rsidRPr="00604A3B" w:rsidDel="008D787D">
          <w:delText xml:space="preserve"> </w:delText>
        </w:r>
        <w:r w:rsidRPr="00C903CB" w:rsidDel="008D787D">
          <w:delText>has a modulus of zero when divided by 0.0025</w:delText>
        </w:r>
        <w:r w:rsidDel="008D787D">
          <w:delText>, then the corresponding DEM-9S cell</w:delText>
        </w:r>
        <w:r w:rsidR="00A14F23" w:rsidDel="008D787D">
          <w:delText>,</w:delText>
        </w:r>
        <w:r w:rsidDel="008D787D">
          <w:delText xml:space="preserve"> as identified in Step </w:delText>
        </w:r>
        <w:r w:rsidR="0063786E" w:rsidDel="008D787D">
          <w:delText>2</w:delText>
        </w:r>
        <w:r w:rsidDel="008D787D">
          <w:delText xml:space="preserve"> above, is the adjacent </w:delText>
        </w:r>
        <w:r w:rsidRPr="00633C2A" w:rsidDel="008D787D">
          <w:delText>DEM</w:delText>
        </w:r>
        <w:r w:rsidDel="008D787D">
          <w:delText>-9S</w:delText>
        </w:r>
        <w:r w:rsidRPr="00633C2A" w:rsidDel="008D787D">
          <w:delText xml:space="preserve"> cell</w:delText>
        </w:r>
        <w:r w:rsidR="00046FAE" w:rsidDel="008D787D">
          <w:delText xml:space="preserve"> with the minimum height</w:delText>
        </w:r>
        <w:r w:rsidDel="008D787D">
          <w:delText>.</w:delText>
        </w:r>
      </w:del>
    </w:p>
    <w:p w14:paraId="5A5D0599" w14:textId="77777777" w:rsidR="006869C3" w:rsidRDefault="006869C3" w:rsidP="00CE1D2E">
      <w:pPr>
        <w:pStyle w:val="ListParagraph"/>
        <w:spacing w:line="240" w:lineRule="auto"/>
        <w:ind w:left="993" w:hanging="993"/>
        <w:jc w:val="both"/>
        <w:rPr>
          <w:rFonts w:ascii="Times New Roman" w:hAnsi="Times New Roman"/>
          <w:sz w:val="24"/>
        </w:rPr>
      </w:pPr>
    </w:p>
    <w:p w14:paraId="2E991CF6" w14:textId="77777777" w:rsidR="007800DE" w:rsidRDefault="007800DE" w:rsidP="007800DE">
      <w:pPr>
        <w:pStyle w:val="Note"/>
        <w:spacing w:before="0" w:line="240" w:lineRule="auto"/>
        <w:ind w:left="993"/>
        <w:rPr>
          <w:ins w:id="231" w:author="Author"/>
          <w:b/>
        </w:rPr>
      </w:pPr>
      <w:ins w:id="232" w:author="Author">
        <w:r w:rsidRPr="00902216">
          <w:rPr>
            <w:i/>
          </w:rPr>
          <w:t>Note</w:t>
        </w:r>
        <w:r>
          <w:tab/>
          <w:t xml:space="preserve">Additional information for the </w:t>
        </w:r>
        <w:r w:rsidRPr="00C8182E">
          <w:t>case where (</w:t>
        </w:r>
        <w:r w:rsidRPr="00F13D51">
          <w:rPr>
            <w:i/>
            <w:iCs/>
          </w:rPr>
          <w:t>lmn, Lmn</w:t>
        </w:r>
        <w:r w:rsidRPr="00C8182E">
          <w:t xml:space="preserve">) </w:t>
        </w:r>
        <w:r>
          <w:t>corresponds to a DEM-3S cell boundary is provided in the document titled ‘</w:t>
        </w:r>
        <w:r>
          <w:rPr>
            <w:i/>
          </w:rPr>
          <w:t xml:space="preserve">Digital Elevation Model </w:t>
        </w:r>
        <w:r w:rsidRPr="0048400D">
          <w:rPr>
            <w:i/>
          </w:rPr>
          <w:t>Interpretation</w:t>
        </w:r>
        <w:r>
          <w:t>’ available for free on t</w:t>
        </w:r>
        <w:r w:rsidRPr="0048400D">
          <w:t>he</w:t>
        </w:r>
        <w:r>
          <w:t xml:space="preserve"> ACMA website: </w:t>
        </w:r>
        <w:r w:rsidRPr="00DC1B8C">
          <w:rPr>
            <w:u w:val="single"/>
          </w:rPr>
          <w:t>www.acma.gov.au.</w:t>
        </w:r>
      </w:ins>
    </w:p>
    <w:p w14:paraId="3DAC9AD2" w14:textId="159C774A" w:rsidR="003B5585" w:rsidRDefault="003C1217" w:rsidP="00CE1D2E">
      <w:pPr>
        <w:pStyle w:val="Note"/>
        <w:spacing w:before="0" w:line="240" w:lineRule="auto"/>
        <w:ind w:left="993"/>
        <w:rPr>
          <w:b/>
        </w:rPr>
      </w:pPr>
      <w:del w:id="233" w:author="Author">
        <w:r w:rsidRPr="00902216" w:rsidDel="007800DE">
          <w:rPr>
            <w:i/>
          </w:rPr>
          <w:delText>Note</w:delText>
        </w:r>
        <w:r w:rsidDel="007800DE">
          <w:tab/>
          <w:delText xml:space="preserve">Additional information </w:delText>
        </w:r>
        <w:r w:rsidR="00057BD9" w:rsidDel="007800DE">
          <w:delText xml:space="preserve">for the case </w:delText>
        </w:r>
        <w:r w:rsidRPr="00C903CB" w:rsidDel="007800DE">
          <w:delText>where</w:delText>
        </w:r>
        <w:r w:rsidDel="007800DE">
          <w:delText xml:space="preserve"> </w:delText>
        </w:r>
        <w:r w:rsidRPr="00604A3B" w:rsidDel="007800DE">
          <w:delText xml:space="preserve">the associated latitude </w:delText>
        </w:r>
        <w:r w:rsidDel="007800DE">
          <w:delText>or</w:delText>
        </w:r>
        <w:r w:rsidRPr="00604A3B" w:rsidDel="007800DE">
          <w:delText xml:space="preserve"> longitude of the m</w:delText>
        </w:r>
        <w:r w:rsidRPr="00604A3B" w:rsidDel="007800DE">
          <w:rPr>
            <w:vertAlign w:val="superscript"/>
          </w:rPr>
          <w:delText>th</w:delText>
        </w:r>
        <w:r w:rsidRPr="00604A3B" w:rsidDel="007800DE">
          <w:delText xml:space="preserve"> increment on the n</w:delText>
        </w:r>
        <w:r w:rsidRPr="00604A3B" w:rsidDel="007800DE">
          <w:rPr>
            <w:vertAlign w:val="superscript"/>
          </w:rPr>
          <w:delText>th</w:delText>
        </w:r>
        <w:r w:rsidRPr="00604A3B" w:rsidDel="007800DE">
          <w:delText xml:space="preserve"> radial as calculated in Part </w:delText>
        </w:r>
        <w:r w:rsidR="0019445F" w:rsidDel="007800DE">
          <w:delText>3</w:delText>
        </w:r>
        <w:r w:rsidDel="007800DE">
          <w:delText xml:space="preserve"> correspond</w:delText>
        </w:r>
        <w:r w:rsidR="00715633" w:rsidDel="007800DE">
          <w:delText>s</w:delText>
        </w:r>
        <w:r w:rsidDel="007800DE">
          <w:delText xml:space="preserve"> to a DEM-9S cell boundary is provided in the document titled ‘</w:delText>
        </w:r>
        <w:r w:rsidDel="007800DE">
          <w:rPr>
            <w:i/>
          </w:rPr>
          <w:delText xml:space="preserve">Digital Elevation Model </w:delText>
        </w:r>
        <w:r w:rsidRPr="0048400D" w:rsidDel="007800DE">
          <w:rPr>
            <w:i/>
          </w:rPr>
          <w:delText>Interpretation</w:delText>
        </w:r>
        <w:r w:rsidDel="007800DE">
          <w:delText>’ available on t</w:delText>
        </w:r>
        <w:r w:rsidRPr="0048400D" w:rsidDel="007800DE">
          <w:delText>he</w:delText>
        </w:r>
        <w:r w:rsidDel="007800DE">
          <w:delText xml:space="preserve"> ACMA website</w:delText>
        </w:r>
        <w:r w:rsidR="00C12E33" w:rsidDel="007800DE">
          <w:delText xml:space="preserve">: </w:delText>
        </w:r>
        <w:r w:rsidR="00C12E33" w:rsidRPr="00DC1B8C" w:rsidDel="007800DE">
          <w:rPr>
            <w:u w:val="single"/>
          </w:rPr>
          <w:delText>www.acma.gov.au</w:delText>
        </w:r>
        <w:r w:rsidRPr="00DC1B8C" w:rsidDel="007800DE">
          <w:rPr>
            <w:u w:val="single"/>
          </w:rPr>
          <w:delText>.</w:delText>
        </w:r>
      </w:del>
    </w:p>
    <w:p w14:paraId="21BC34C5" w14:textId="77777777" w:rsidR="003C1217" w:rsidRDefault="003C1217" w:rsidP="00740B95">
      <w:pPr>
        <w:keepNext/>
        <w:jc w:val="center"/>
        <w:rPr>
          <w:rFonts w:ascii="Arial" w:hAnsi="Arial" w:cs="Arial"/>
          <w:b/>
        </w:rPr>
      </w:pPr>
      <w:r w:rsidRPr="00633C2A">
        <w:rPr>
          <w:rFonts w:ascii="Arial" w:hAnsi="Arial" w:cs="Arial"/>
          <w:b/>
        </w:rPr>
        <w:lastRenderedPageBreak/>
        <w:t xml:space="preserve">Diagram </w:t>
      </w:r>
      <w:r w:rsidR="00500881">
        <w:rPr>
          <w:rFonts w:ascii="Arial" w:hAnsi="Arial" w:cs="Arial"/>
          <w:b/>
        </w:rPr>
        <w:t>1</w:t>
      </w:r>
      <w:r w:rsidRPr="00633C2A">
        <w:rPr>
          <w:rFonts w:ascii="Arial" w:hAnsi="Arial" w:cs="Arial"/>
          <w:b/>
        </w:rPr>
        <w:tab/>
        <w:t>Calculating average ground height</w:t>
      </w:r>
    </w:p>
    <w:p w14:paraId="4C41322C" w14:textId="77777777" w:rsidR="00222A11" w:rsidRPr="006117F3" w:rsidRDefault="00222A11" w:rsidP="00740B95">
      <w:pPr>
        <w:keepNext/>
        <w:jc w:val="center"/>
        <w:rPr>
          <w:rFonts w:ascii="Arial" w:hAnsi="Arial" w:cs="Arial"/>
          <w:b/>
        </w:rPr>
      </w:pPr>
    </w:p>
    <w:p w14:paraId="7C2E9C32" w14:textId="77777777" w:rsidR="003C1217" w:rsidRDefault="00F942C0" w:rsidP="00740B95">
      <w:pPr>
        <w:jc w:val="center"/>
      </w:pPr>
      <w:r>
        <mc:AlternateContent>
          <mc:Choice Requires="wpc">
            <w:drawing>
              <wp:inline distT="0" distB="0" distL="0" distR="0" wp14:anchorId="6E674E8B" wp14:editId="1EF176C3">
                <wp:extent cx="3105150" cy="2160270"/>
                <wp:effectExtent l="1270" t="5080" r="8255" b="6350"/>
                <wp:docPr id="39" name="Canvas 2" descr="Diagram 1: Calculating average ground height. "/>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450B0" w14:textId="3A1F69BD" w:rsidR="000E3581" w:rsidRDefault="000E3581" w:rsidP="003C1217">
                              <w:pPr>
                                <w:jc w:val="right"/>
                                <w:rPr>
                                  <w:sz w:val="16"/>
                                </w:rPr>
                              </w:pPr>
                              <w:r>
                                <w:rPr>
                                  <w:sz w:val="16"/>
                                </w:rPr>
                                <w:t>m=</w:t>
                              </w:r>
                              <w:ins w:id="234" w:author="Author">
                                <w:r>
                                  <w:rPr>
                                    <w:sz w:val="16"/>
                                  </w:rPr>
                                  <w:t>1</w:t>
                                </w:r>
                              </w:ins>
                              <w:del w:id="235" w:author="Author">
                                <w:r w:rsidRPr="00D96EF4" w:rsidDel="00FB10C5">
                                  <w:rPr>
                                    <w:sz w:val="16"/>
                                  </w:rPr>
                                  <w:delText>50</w:delText>
                                </w:r>
                              </w:del>
                              <w:r w:rsidRPr="00D96EF4">
                                <w:rPr>
                                  <w:sz w:val="16"/>
                                </w:rPr>
                                <w:t>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AC12A" w14:textId="161837BF" w:rsidR="000E3581" w:rsidRDefault="000E3581" w:rsidP="003C1217">
                              <w:pPr>
                                <w:jc w:val="right"/>
                                <w:rPr>
                                  <w:sz w:val="16"/>
                                </w:rPr>
                              </w:pPr>
                              <w:r>
                                <w:rPr>
                                  <w:sz w:val="16"/>
                                </w:rPr>
                                <w:t>m=</w:t>
                              </w:r>
                              <w:ins w:id="236" w:author="Author">
                                <w:r>
                                  <w:rPr>
                                    <w:sz w:val="16"/>
                                  </w:rPr>
                                  <w:t>2</w:t>
                                </w:r>
                              </w:ins>
                              <w:del w:id="237" w:author="Author">
                                <w:r w:rsidDel="00FB10C5">
                                  <w:rPr>
                                    <w:sz w:val="16"/>
                                  </w:rPr>
                                  <w:delText>10</w:delText>
                                </w:r>
                              </w:del>
                              <w:r w:rsidRPr="00D96EF4">
                                <w:rPr>
                                  <w:sz w:val="16"/>
                                </w:rPr>
                                <w:t>00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17A33" w14:textId="77777777" w:rsidR="000E3581" w:rsidRPr="005D1971" w:rsidRDefault="000E3581" w:rsidP="003C1217">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E674E8B" id="Canvas 2" o:spid="_x0000_s1026" editas="canvas" alt="Diagram 1: Calculating average ground height. "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">
                <v:shape id="_x0000_s1027" type="#_x0000_t75" alt="Diagram 1: Calculating average ground height. "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" fillcolor="black"/>
                <v:oval id="Oval 5" o:spid="_x0000_s1029" style="position:absolute;left:13157;top:4260;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" fillcolor="black"/>
                <v:rect id="Rectangle 6" o:spid="_x0000_s1030" style="position:absolute;left:19024;top:7181;width:10801;height:10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" filled="f" strokeweight="2.25pt"/>
                <v:oval id="Oval 7" o:spid="_x0000_s1031" style="position:absolute;left:18237;top:15227;width:787;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" fillcolor="black"/>
                <v:oval id="Oval 8" o:spid="_x0000_s1032" style="position:absolute;left:24320;top:10801;width:781;height: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" fillcolor="black"/>
                <v:group id="Group 9" o:spid="_x0000_s1033" style="position:absolute;left:8255;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10" o:spid="_x0000_s1034"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" filled="f"/>
                  <v:rect id="Rectangle 11" o:spid="_x0000_s1035"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" filled="f"/>
                  <v:rect id="Rectangle 12" o:spid="_x0000_s1036"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" filled="f"/>
                  <v:rect id="Rectangle 13" o:spid="_x0000_s1037"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rect id="Rectangle 14" o:spid="_x0000_s1038"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" filled="f"/>
                </v:group>
                <v:rect id="Rectangle 15" o:spid="_x0000_s1039" style="position:absolute;left:8255;width:10801;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rect id="Rectangle 16" o:spid="_x0000_s1040" style="position:absolute;left:8255;width:108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n9TwQAAANsAAAAPAAAAZHJzL2Rvd25yZXYueG1sRE/fa8Iw&#10;EH4f+D+EE3yb6WS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G/mf1PBAAAA2wAAAA8AAAAA&#10;AAAAAAAAAAAABwIAAGRycy9kb3ducmV2LnhtbFBLBQYAAAAAAwADALcAAAD1AgAAAAA=&#10;" filled="f"/>
                <v:rect id="Rectangle 17" o:spid="_x0000_s1041" style="position:absolute;left:8255;top:3587;width:108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" filled="f"/>
                <v:rect id="Rectangle 18" o:spid="_x0000_s1042" style="position:absolute;left:82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" filled="f"/>
                <v:rect id="Rectangle 19" o:spid="_x0000_s1043" style="position:absolute;left:118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" filled="f"/>
                <v:group id="Group 20" o:spid="_x0000_s1044" style="position:absolute;left:19056;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1" o:spid="_x0000_s1045"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" filled="f"/>
                  <v:rect id="Rectangle 22" o:spid="_x0000_s1046"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" filled="f"/>
                  <v:rect id="Rectangle 23" o:spid="_x0000_s1047"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" filled="f"/>
                  <v:rect id="Rectangle 24" o:spid="_x0000_s1048"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" filled="f"/>
                  <v:rect id="Rectangle 25" o:spid="_x0000_s1049"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" filled="f"/>
                </v:group>
                <v:group id="Group 26" o:spid="_x0000_s1050" style="position:absolute;left:19056;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7" o:spid="_x0000_s1051"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" filled="f"/>
                  <v:rect id="Rectangle 28" o:spid="_x0000_s1052"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" filled="f"/>
                  <v:rect id="Rectangle 29" o:spid="_x0000_s1053"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rect id="Rectangle 30" o:spid="_x0000_s1054"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" filled="f"/>
                  <v:rect id="Rectangle 31" o:spid="_x0000_s1055"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" filled="f"/>
                </v:group>
                <v:oval id="Oval 32" o:spid="_x0000_s1056" style="position:absolute;left:13049;top:18681;width:1028;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a51wAAAANsAAAAPAAAAZHJzL2Rvd25yZXYueG1sRE/Pa8Iw&#10;FL4P/B/CE3YZmupY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mSGudcAAAADbAAAADwAAAAAA&#10;AAAAAAAAAAAHAgAAZHJzL2Rvd25yZXYueG1sUEsFBgAAAAADAAMAtwAAAPQCAAAAAA==&#10;" fillcolor="black"/>
                <v:shapetype id="_x0000_t32" coordsize="21600,21600" o:spt="32" o:oned="t" path="m,l21600,21600e" filled="f">
                  <v:path arrowok="t" fillok="f" o:connecttype="none"/>
                  <o:lock v:ext="edit" shapetype="t"/>
                </v:shapetype>
                <v:shape id="AutoShape 33" o:spid="_x0000_s1057" type="#_x0000_t32" style="position:absolute;left:5492;top:11588;width:7;height:7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">
                  <v:stroke startarrow="block" endarrow="block"/>
                </v:shape>
                <v:shapetype id="_x0000_t202" coordsize="21600,21600" o:spt="202" path="m,l,21600r21600,l21600,xe">
                  <v:stroke joinstyle="miter"/>
                  <v:path gradientshapeok="t" o:connecttype="rect"/>
                </v:shapetype>
                <v:shape id="Text Box 34" o:spid="_x0000_s1058" type="#_x0000_t202" style="position:absolute;top:13881;width:6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8F450B0" w14:textId="3A1F69BD" w:rsidR="000E3581" w:rsidRDefault="000E3581" w:rsidP="003C1217">
                        <w:pPr>
                          <w:jc w:val="right"/>
                          <w:rPr>
                            <w:sz w:val="16"/>
                          </w:rPr>
                        </w:pPr>
                        <w:r>
                          <w:rPr>
                            <w:sz w:val="16"/>
                          </w:rPr>
                          <w:t>m=</w:t>
                        </w:r>
                        <w:ins w:id="238" w:author="Author">
                          <w:r>
                            <w:rPr>
                              <w:sz w:val="16"/>
                            </w:rPr>
                            <w:t>1</w:t>
                          </w:r>
                        </w:ins>
                        <w:del w:id="239" w:author="Author">
                          <w:r w:rsidRPr="00D96EF4" w:rsidDel="00FB10C5">
                            <w:rPr>
                              <w:sz w:val="16"/>
                            </w:rPr>
                            <w:delText>50</w:delText>
                          </w:r>
                        </w:del>
                        <w:r w:rsidRPr="00D96EF4">
                          <w:rPr>
                            <w:sz w:val="16"/>
                          </w:rPr>
                          <w:t>0 m</w:t>
                        </w:r>
                      </w:p>
                    </w:txbxContent>
                  </v:textbox>
                </v:shape>
                <v:shape id="AutoShape 35" o:spid="_x0000_s1059" type="#_x0000_t32" style="position:absolute;left:6318;top:4102;width:12;height:149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">
                  <v:stroke startarrow="block" endarrow="block"/>
                </v:shape>
                <v:shape id="Text Box 36" o:spid="_x0000_s1060" type="#_x0000_t202" style="position:absolute;left:228;top:6394;width:67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5A1AC12A" w14:textId="161837BF" w:rsidR="000E3581" w:rsidRDefault="000E3581" w:rsidP="003C1217">
                        <w:pPr>
                          <w:jc w:val="right"/>
                          <w:rPr>
                            <w:sz w:val="16"/>
                          </w:rPr>
                        </w:pPr>
                        <w:r>
                          <w:rPr>
                            <w:sz w:val="16"/>
                          </w:rPr>
                          <w:t>m=</w:t>
                        </w:r>
                        <w:ins w:id="240" w:author="Author">
                          <w:r>
                            <w:rPr>
                              <w:sz w:val="16"/>
                            </w:rPr>
                            <w:t>2</w:t>
                          </w:r>
                        </w:ins>
                        <w:del w:id="241" w:author="Author">
                          <w:r w:rsidDel="00FB10C5">
                            <w:rPr>
                              <w:sz w:val="16"/>
                            </w:rPr>
                            <w:delText>10</w:delText>
                          </w:r>
                        </w:del>
                        <w:r w:rsidRPr="00D96EF4">
                          <w:rPr>
                            <w:sz w:val="16"/>
                          </w:rPr>
                          <w:t>00 m</w:t>
                        </w:r>
                      </w:p>
                    </w:txbxContent>
                  </v:textbox>
                </v:shape>
                <v:shape id="Text Box 37" o:spid="_x0000_s1061" type="#_x0000_t202" style="position:absolute;left:12934;top:14757;width:503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48717A33" w14:textId="77777777" w:rsidR="000E3581" w:rsidRPr="005D1971" w:rsidRDefault="000E3581" w:rsidP="003C1217">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2" style="position:absolute;left:13569;top:13881;width:3817;height:247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path="m-1,nfc11929,,21600,9670,21600,21600em-1,nsc11929,,21600,9670,21600,21600l,21600,-1,xe" filled="f">
                  <v:path arrowok="t" o:extrusionok="f" o:connecttype="custom" o:connectlocs="0,0;381635,247650;0,247650" o:connectangles="0,0,0"/>
                </v:shape>
                <v:shape id="AutoShape 39" o:spid="_x0000_s1063" type="#_x0000_t32" style="position:absolute;left:13563;top:298;width:6;height:183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CxAAAANsAAAAPAAAAZHJzL2Rvd25yZXYueG1sRI9BawIx&#10;FITvhf6H8AQvRbNrQ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D9R/kLEAAAA2wAAAA8A&#10;AAAAAAAAAAAAAAAABwIAAGRycy9kb3ducmV2LnhtbFBLBQYAAAAAAwADALcAAAD4AgAAAAA=&#10;"/>
                <v:shape id="AutoShape 40" o:spid="_x0000_s1064" type="#_x0000_t32" style="position:absolute;left:13569;top:6546;width:17482;height:12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mowwAAAANsAAAAPAAAAZHJzL2Rvd25yZXYueG1sRE9Ni8Iw&#10;EL0v7H8II+xl0bS7IF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Ts5qMMAAAADbAAAADwAAAAAA&#10;AAAAAAAAAAAHAgAAZHJzL2Rvd25yZXYueG1sUEsFBgAAAAADAAMAtwAAAPQCAAAAAA==&#10;"/>
                <w10:anchorlock/>
              </v:group>
            </w:pict>
          </mc:Fallback>
        </mc:AlternateContent>
      </w:r>
    </w:p>
    <w:p w14:paraId="232B1EAE" w14:textId="77777777" w:rsidR="00740B95" w:rsidRDefault="00740B95" w:rsidP="00AA146F">
      <w:pPr>
        <w:jc w:val="both"/>
      </w:pPr>
    </w:p>
    <w:p w14:paraId="4844BE12" w14:textId="77777777" w:rsidR="00740B95" w:rsidRDefault="00740B95" w:rsidP="00AA146F">
      <w:pPr>
        <w:jc w:val="both"/>
      </w:pPr>
    </w:p>
    <w:p w14:paraId="103C8F9C" w14:textId="77777777" w:rsidR="003B5585" w:rsidRPr="004124E3" w:rsidRDefault="003C1217" w:rsidP="00AA146F">
      <w:pPr>
        <w:jc w:val="both"/>
        <w:rPr>
          <w:rStyle w:val="CharSchPTText"/>
          <w:rFonts w:ascii="Arial" w:hAnsi="Arial" w:cs="Arial"/>
          <w:b/>
          <w:sz w:val="28"/>
          <w:szCs w:val="28"/>
        </w:rPr>
      </w:pPr>
      <w:bookmarkStart w:id="242" w:name="_Toc301951553"/>
      <w:bookmarkStart w:id="243" w:name="_Toc309310641"/>
      <w:bookmarkStart w:id="244" w:name="_Toc327954152"/>
      <w:r w:rsidRPr="00740B95">
        <w:rPr>
          <w:rStyle w:val="CharPartText"/>
          <w:rFonts w:ascii="Arial" w:hAnsi="Arial" w:cs="Arial"/>
          <w:b/>
          <w:sz w:val="32"/>
          <w:szCs w:val="32"/>
        </w:rPr>
        <w:t xml:space="preserve">Part </w:t>
      </w:r>
      <w:r w:rsidR="0019445F" w:rsidRPr="00740B95">
        <w:rPr>
          <w:rStyle w:val="CharPartText"/>
          <w:rFonts w:ascii="Arial" w:hAnsi="Arial" w:cs="Arial"/>
          <w:b/>
          <w:sz w:val="32"/>
          <w:szCs w:val="32"/>
        </w:rPr>
        <w:t>3</w:t>
      </w:r>
      <w:r w:rsidRPr="004124E3">
        <w:rPr>
          <w:rFonts w:ascii="Arial" w:hAnsi="Arial" w:cs="Arial"/>
          <w:b/>
          <w:sz w:val="28"/>
          <w:szCs w:val="28"/>
        </w:rPr>
        <w:tab/>
      </w:r>
      <w:r w:rsidRPr="004124E3">
        <w:rPr>
          <w:rStyle w:val="CharSchPTText"/>
          <w:rFonts w:ascii="Arial" w:hAnsi="Arial" w:cs="Arial"/>
          <w:b/>
          <w:sz w:val="28"/>
          <w:szCs w:val="28"/>
        </w:rPr>
        <w:t>Vincenty’s Formulae</w:t>
      </w:r>
      <w:bookmarkEnd w:id="242"/>
      <w:bookmarkEnd w:id="243"/>
      <w:bookmarkEnd w:id="244"/>
      <w:r w:rsidRPr="004124E3">
        <w:rPr>
          <w:rStyle w:val="CharSchPTText"/>
          <w:rFonts w:ascii="Arial" w:hAnsi="Arial" w:cs="Arial"/>
          <w:b/>
          <w:sz w:val="28"/>
          <w:szCs w:val="28"/>
        </w:rPr>
        <w:t xml:space="preserve"> </w:t>
      </w:r>
    </w:p>
    <w:p w14:paraId="7E5E09B1" w14:textId="77777777" w:rsidR="003C1217" w:rsidRDefault="003C1217" w:rsidP="00AA146F">
      <w:pPr>
        <w:ind w:left="964"/>
        <w:jc w:val="both"/>
        <w:rPr>
          <w:i/>
          <w:sz w:val="20"/>
        </w:rPr>
      </w:pPr>
    </w:p>
    <w:p w14:paraId="78A6CA14" w14:textId="1F225E29" w:rsidR="003B5585" w:rsidRDefault="003C1217" w:rsidP="00AA146F">
      <w:pPr>
        <w:ind w:left="720"/>
        <w:jc w:val="both"/>
        <w:rPr>
          <w:i/>
          <w:sz w:val="20"/>
        </w:rPr>
      </w:pPr>
      <w:r w:rsidRPr="00902216">
        <w:rPr>
          <w:i/>
          <w:sz w:val="20"/>
        </w:rPr>
        <w:t>Note</w:t>
      </w:r>
      <w:r w:rsidRPr="00902216">
        <w:rPr>
          <w:i/>
          <w:sz w:val="20"/>
        </w:rPr>
        <w:tab/>
      </w:r>
      <w:r w:rsidRPr="00902216">
        <w:rPr>
          <w:sz w:val="20"/>
        </w:rPr>
        <w:t xml:space="preserve">This implementation of Vincenty’s Direct Formulae uses the parameters </w:t>
      </w:r>
      <w:r w:rsidR="00120B2E" w:rsidRPr="00902216">
        <w:rPr>
          <w:position w:val="-10"/>
          <w:sz w:val="20"/>
        </w:rPr>
        <w:object w:dxaOrig="720" w:dyaOrig="300" w14:anchorId="1E37CDD5">
          <v:shape id="_x0000_i1027" type="#_x0000_t75" alt="Value inserted. " style="width:37pt;height:17pt" o:ole="">
            <v:imagedata r:id="rId16" o:title=""/>
          </v:shape>
          <o:OLEObject Type="Embed" ProgID="Equation.3" ShapeID="_x0000_i1027" DrawAspect="Content" ObjectID="_1690799566" r:id="rId17"/>
        </w:object>
      </w:r>
      <w:r w:rsidRPr="00902216">
        <w:rPr>
          <w:sz w:val="20"/>
        </w:rPr>
        <w:t xml:space="preserve">from the </w:t>
      </w:r>
      <w:r>
        <w:rPr>
          <w:sz w:val="20"/>
        </w:rPr>
        <w:t xml:space="preserve">GRS80 ellipsoid as referenced by the </w:t>
      </w:r>
      <w:r w:rsidRPr="00902216">
        <w:rPr>
          <w:sz w:val="20"/>
        </w:rPr>
        <w:t>Geocentric Datum of Australia</w:t>
      </w:r>
      <w:r w:rsidR="00057BD9">
        <w:rPr>
          <w:sz w:val="20"/>
        </w:rPr>
        <w:t xml:space="preserve"> </w:t>
      </w:r>
      <w:r w:rsidRPr="00902216">
        <w:rPr>
          <w:sz w:val="20"/>
        </w:rPr>
        <w:t>1994 (GDA94).</w:t>
      </w:r>
      <w:r w:rsidRPr="00902216">
        <w:rPr>
          <w:i/>
          <w:sz w:val="20"/>
        </w:rPr>
        <w:t xml:space="preserve"> </w:t>
      </w:r>
    </w:p>
    <w:p w14:paraId="31A347FE" w14:textId="77777777" w:rsidR="006C3989" w:rsidRPr="00F77D61" w:rsidRDefault="006C3989" w:rsidP="00AA146F">
      <w:pPr>
        <w:ind w:left="964"/>
        <w:jc w:val="both"/>
        <w:rPr>
          <w:i/>
          <w:caps/>
          <w:sz w:val="20"/>
        </w:rPr>
      </w:pPr>
    </w:p>
    <w:p w14:paraId="600DB64F" w14:textId="1D7274D8" w:rsidR="003B5585" w:rsidRDefault="003C1217" w:rsidP="00AA146F">
      <w:pPr>
        <w:pStyle w:val="Schedulepara"/>
        <w:spacing w:before="0" w:line="240" w:lineRule="auto"/>
        <w:ind w:left="720" w:hanging="720"/>
      </w:pPr>
      <w:r w:rsidRPr="00902216">
        <w:t>1.</w:t>
      </w:r>
      <w:r w:rsidRPr="00381190">
        <w:tab/>
      </w:r>
      <w:r w:rsidRPr="00381190">
        <w:tab/>
      </w:r>
      <w:r>
        <w:t>In calculating</w:t>
      </w:r>
      <w:r w:rsidR="00120B2E" w:rsidRPr="00A6687F">
        <w:object w:dxaOrig="840" w:dyaOrig="300" w14:anchorId="5DE02F4E">
          <v:shape id="_x0000_i1028" type="#_x0000_t75" alt="Value inserted. " style="width:43.5pt;height:17pt;mso-position-horizontal:absolute" o:ole="">
            <v:imagedata r:id="rId13" o:title=""/>
          </v:shape>
          <o:OLEObject Type="Embed" ProgID="Equation.3" ShapeID="_x0000_i1028" DrawAspect="Content" ObjectID="_1690799567" r:id="rId18"/>
        </w:object>
      </w:r>
      <w:r>
        <w:t>:</w:t>
      </w:r>
    </w:p>
    <w:p w14:paraId="0917E924" w14:textId="77777777" w:rsidR="003C1217" w:rsidRDefault="003C1217" w:rsidP="00AA146F">
      <w:pPr>
        <w:jc w:val="both"/>
      </w:pPr>
    </w:p>
    <w:tbl>
      <w:tblPr>
        <w:tblW w:w="0" w:type="auto"/>
        <w:tblInd w:w="720" w:type="dxa"/>
        <w:tblLook w:val="04A0" w:firstRow="1" w:lastRow="0" w:firstColumn="1" w:lastColumn="0" w:noHBand="0" w:noVBand="1"/>
      </w:tblPr>
      <w:tblGrid>
        <w:gridCol w:w="378"/>
        <w:gridCol w:w="278"/>
        <w:gridCol w:w="5631"/>
      </w:tblGrid>
      <w:tr w:rsidR="003C1217" w:rsidRPr="003B0861" w14:paraId="58281B5B" w14:textId="77777777" w:rsidTr="00B4749C">
        <w:tc>
          <w:tcPr>
            <w:tcW w:w="0" w:type="auto"/>
          </w:tcPr>
          <w:p w14:paraId="7557C7E4" w14:textId="77777777" w:rsidR="003C1217" w:rsidRPr="004D086A" w:rsidRDefault="006847AE" w:rsidP="00AA146F">
            <w:pPr>
              <w:spacing w:after="200"/>
              <w:jc w:val="both"/>
              <w:rPr>
                <w:rFonts w:eastAsiaTheme="minorHAnsi"/>
                <w:i/>
                <w:sz w:val="22"/>
                <w:szCs w:val="22"/>
              </w:rPr>
            </w:pPr>
            <w:r w:rsidRPr="004D086A">
              <w:rPr>
                <w:i/>
                <w:sz w:val="22"/>
                <w:szCs w:val="22"/>
              </w:rPr>
              <w:t>l</w:t>
            </w:r>
            <w:r w:rsidRPr="004D086A">
              <w:rPr>
                <w:i/>
                <w:sz w:val="22"/>
                <w:szCs w:val="22"/>
                <w:vertAlign w:val="subscript"/>
              </w:rPr>
              <w:t>t</w:t>
            </w:r>
          </w:p>
        </w:tc>
        <w:tc>
          <w:tcPr>
            <w:tcW w:w="0" w:type="auto"/>
          </w:tcPr>
          <w:p w14:paraId="439C7069"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3914C47"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latitude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0914C372" w14:textId="77777777" w:rsidTr="00B4749C">
        <w:tc>
          <w:tcPr>
            <w:tcW w:w="0" w:type="auto"/>
          </w:tcPr>
          <w:p w14:paraId="15AE4A8D" w14:textId="77777777" w:rsidR="003C1217" w:rsidRPr="003B0861" w:rsidRDefault="006847AE" w:rsidP="00AA146F">
            <w:pPr>
              <w:spacing w:after="200"/>
              <w:jc w:val="both"/>
              <w:rPr>
                <w:rFonts w:eastAsiaTheme="minorHAnsi"/>
                <w:i/>
                <w:sz w:val="22"/>
                <w:szCs w:val="22"/>
              </w:rPr>
            </w:pPr>
            <w:r w:rsidRPr="006847AE">
              <w:rPr>
                <w:i/>
                <w:sz w:val="22"/>
                <w:szCs w:val="22"/>
              </w:rPr>
              <w:t>L</w:t>
            </w:r>
            <w:r w:rsidRPr="006847AE">
              <w:rPr>
                <w:i/>
                <w:sz w:val="22"/>
                <w:szCs w:val="22"/>
                <w:vertAlign w:val="subscript"/>
              </w:rPr>
              <w:t>t</w:t>
            </w:r>
          </w:p>
        </w:tc>
        <w:tc>
          <w:tcPr>
            <w:tcW w:w="0" w:type="auto"/>
          </w:tcPr>
          <w:p w14:paraId="5A6ECA8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75D806D"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longitude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6C8E38A8" w14:textId="77777777" w:rsidTr="00B4749C">
        <w:tc>
          <w:tcPr>
            <w:tcW w:w="0" w:type="auto"/>
          </w:tcPr>
          <w:p w14:paraId="7C9AAAD3" w14:textId="77777777" w:rsidR="003C1217" w:rsidRPr="00F738BD" w:rsidRDefault="00306868" w:rsidP="00AA146F">
            <w:pPr>
              <w:spacing w:after="200"/>
              <w:jc w:val="both"/>
              <w:rPr>
                <w:rFonts w:eastAsiaTheme="minorHAnsi"/>
                <w:i/>
                <w:sz w:val="22"/>
                <w:szCs w:val="22"/>
              </w:rPr>
            </w:pPr>
            <w:r w:rsidRPr="00306868">
              <w:rPr>
                <w:rFonts w:eastAsiaTheme="minorHAnsi"/>
                <w:i/>
                <w:sz w:val="22"/>
                <w:szCs w:val="22"/>
              </w:rPr>
              <w:t>α</w:t>
            </w:r>
          </w:p>
        </w:tc>
        <w:tc>
          <w:tcPr>
            <w:tcW w:w="0" w:type="auto"/>
          </w:tcPr>
          <w:p w14:paraId="54986C9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768BCEEC"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azimuth angle (decimal </w:t>
            </w:r>
            <w:r w:rsidR="00F10AD4">
              <w:rPr>
                <w:rFonts w:eastAsiaTheme="minorHAnsi"/>
                <w:sz w:val="22"/>
                <w:szCs w:val="22"/>
              </w:rPr>
              <w:t>radians</w:t>
            </w:r>
            <w:r w:rsidRPr="006847AE">
              <w:rPr>
                <w:rFonts w:eastAsiaTheme="minorHAnsi"/>
                <w:sz w:val="22"/>
                <w:szCs w:val="22"/>
              </w:rPr>
              <w:t>)</w:t>
            </w:r>
          </w:p>
        </w:tc>
      </w:tr>
      <w:tr w:rsidR="003C1217" w:rsidRPr="003B0861" w14:paraId="03C6502F" w14:textId="77777777" w:rsidTr="00B4749C">
        <w:tc>
          <w:tcPr>
            <w:tcW w:w="0" w:type="auto"/>
          </w:tcPr>
          <w:p w14:paraId="272067DD" w14:textId="77777777" w:rsidR="003C1217" w:rsidRPr="003B0861" w:rsidRDefault="006847AE" w:rsidP="00AA146F">
            <w:pPr>
              <w:spacing w:after="200"/>
              <w:jc w:val="both"/>
              <w:rPr>
                <w:rFonts w:eastAsiaTheme="minorHAnsi"/>
                <w:sz w:val="22"/>
                <w:szCs w:val="22"/>
              </w:rPr>
            </w:pPr>
            <w:r w:rsidRPr="006847AE">
              <w:rPr>
                <w:rFonts w:eastAsiaTheme="minorHAnsi"/>
                <w:i/>
                <w:sz w:val="22"/>
                <w:szCs w:val="22"/>
              </w:rPr>
              <w:t>d</w:t>
            </w:r>
          </w:p>
        </w:tc>
        <w:tc>
          <w:tcPr>
            <w:tcW w:w="0" w:type="auto"/>
          </w:tcPr>
          <w:p w14:paraId="213D533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8AF2FB7" w14:textId="3C19B7B8" w:rsidR="003C1217" w:rsidRPr="003B0861" w:rsidRDefault="006847AE" w:rsidP="00E56DF7">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separation distance to required point (m×</w:t>
            </w:r>
            <w:del w:id="245" w:author="Author">
              <w:r w:rsidR="00E56DF7" w:rsidDel="00FB10C5">
                <w:rPr>
                  <w:rFonts w:eastAsiaTheme="minorHAnsi"/>
                  <w:sz w:val="22"/>
                  <w:szCs w:val="22"/>
                </w:rPr>
                <w:delText>2</w:delText>
              </w:r>
              <w:r w:rsidRPr="006847AE" w:rsidDel="00FB10C5">
                <w:rPr>
                  <w:rFonts w:eastAsiaTheme="minorHAnsi"/>
                  <w:sz w:val="22"/>
                  <w:szCs w:val="22"/>
                </w:rPr>
                <w:delText>5</w:delText>
              </w:r>
            </w:del>
            <w:ins w:id="246" w:author="Author">
              <w:r w:rsidR="00FB10C5">
                <w:rPr>
                  <w:rFonts w:eastAsiaTheme="minorHAnsi"/>
                  <w:sz w:val="22"/>
                  <w:szCs w:val="22"/>
                </w:rPr>
                <w:t>10</w:t>
              </w:r>
            </w:ins>
            <w:r w:rsidRPr="006847AE">
              <w:rPr>
                <w:rFonts w:eastAsiaTheme="minorHAnsi"/>
                <w:sz w:val="22"/>
                <w:szCs w:val="22"/>
              </w:rPr>
              <w:t>0 metres)</w:t>
            </w:r>
          </w:p>
        </w:tc>
      </w:tr>
      <w:tr w:rsidR="003C1217" w:rsidRPr="003B0861" w14:paraId="5DCC95C6" w14:textId="77777777" w:rsidTr="00B4749C">
        <w:tc>
          <w:tcPr>
            <w:tcW w:w="0" w:type="auto"/>
          </w:tcPr>
          <w:p w14:paraId="69FEC03D"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a</w:t>
            </w:r>
          </w:p>
        </w:tc>
        <w:tc>
          <w:tcPr>
            <w:tcW w:w="0" w:type="auto"/>
          </w:tcPr>
          <w:p w14:paraId="6D21C198"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30CD177" w14:textId="77777777" w:rsidR="003C1217" w:rsidRPr="003B0861" w:rsidRDefault="006847AE" w:rsidP="00FC08B1">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semi-major axis </w:t>
            </w:r>
            <w:r w:rsidR="000C75FB">
              <w:rPr>
                <w:rFonts w:eastAsiaTheme="minorHAnsi"/>
                <w:sz w:val="22"/>
                <w:szCs w:val="22"/>
              </w:rPr>
              <w:t>with value</w:t>
            </w:r>
            <w:r w:rsidRPr="006847AE">
              <w:rPr>
                <w:rFonts w:eastAsiaTheme="minorHAnsi"/>
                <w:sz w:val="22"/>
                <w:szCs w:val="22"/>
              </w:rPr>
              <w:t xml:space="preserve"> 6378137 metres</w:t>
            </w:r>
          </w:p>
        </w:tc>
      </w:tr>
      <w:tr w:rsidR="003C1217" w:rsidRPr="003B0861" w14:paraId="15A44C67" w14:textId="77777777" w:rsidTr="00B4749C">
        <w:tc>
          <w:tcPr>
            <w:tcW w:w="0" w:type="auto"/>
          </w:tcPr>
          <w:p w14:paraId="0C9ABB14"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f</w:t>
            </w:r>
            <w:r w:rsidRPr="006847AE">
              <w:rPr>
                <w:rFonts w:eastAsiaTheme="minorHAnsi"/>
                <w:i/>
                <w:sz w:val="22"/>
                <w:szCs w:val="22"/>
                <w:vertAlign w:val="subscript"/>
              </w:rPr>
              <w:t>l</w:t>
            </w:r>
          </w:p>
        </w:tc>
        <w:tc>
          <w:tcPr>
            <w:tcW w:w="0" w:type="auto"/>
          </w:tcPr>
          <w:p w14:paraId="2707A231"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AE606EB" w14:textId="11B702AC" w:rsidR="003C1217" w:rsidRPr="003B0861" w:rsidRDefault="006847AE" w:rsidP="001C2D64">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flattening of </w:t>
            </w:r>
            <w:r w:rsidR="001C2D64">
              <w:rPr>
                <w:rFonts w:eastAsiaTheme="minorHAnsi"/>
                <w:sz w:val="22"/>
                <w:szCs w:val="22"/>
              </w:rPr>
              <w:t xml:space="preserve">the </w:t>
            </w:r>
            <w:r w:rsidR="000C75FB">
              <w:rPr>
                <w:rFonts w:eastAsiaTheme="minorHAnsi"/>
                <w:sz w:val="22"/>
                <w:szCs w:val="22"/>
              </w:rPr>
              <w:t xml:space="preserve">value </w:t>
            </w:r>
            <w:r w:rsidRPr="006847AE">
              <w:rPr>
                <w:rFonts w:eastAsiaTheme="minorHAnsi"/>
                <w:sz w:val="22"/>
                <w:szCs w:val="22"/>
              </w:rPr>
              <w:t>1/298.25722210</w:t>
            </w:r>
          </w:p>
        </w:tc>
      </w:tr>
      <w:tr w:rsidR="003C1217" w:rsidRPr="003B0861" w14:paraId="047B04EF" w14:textId="77777777" w:rsidTr="00B4749C">
        <w:tc>
          <w:tcPr>
            <w:tcW w:w="0" w:type="auto"/>
          </w:tcPr>
          <w:p w14:paraId="5B13B59A"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b</w:t>
            </w:r>
          </w:p>
        </w:tc>
        <w:tc>
          <w:tcPr>
            <w:tcW w:w="0" w:type="auto"/>
          </w:tcPr>
          <w:p w14:paraId="1E2AB8E7"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804353B"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semi-minor axis of (</w:t>
            </w:r>
            <w:r w:rsidRPr="006847AE">
              <w:rPr>
                <w:rFonts w:eastAsiaTheme="minorHAnsi"/>
                <w:i/>
                <w:sz w:val="22"/>
                <w:szCs w:val="22"/>
              </w:rPr>
              <w:t>a×(1-f</w:t>
            </w:r>
            <w:r w:rsidRPr="006847AE">
              <w:rPr>
                <w:rFonts w:eastAsiaTheme="minorHAnsi"/>
                <w:i/>
                <w:sz w:val="22"/>
                <w:szCs w:val="22"/>
                <w:vertAlign w:val="subscript"/>
              </w:rPr>
              <w:t>l</w:t>
            </w:r>
            <w:r w:rsidRPr="006847AE">
              <w:rPr>
                <w:rFonts w:eastAsiaTheme="minorHAnsi"/>
                <w:i/>
                <w:sz w:val="22"/>
                <w:szCs w:val="22"/>
              </w:rPr>
              <w:t>)</w:t>
            </w:r>
            <w:r w:rsidRPr="006847AE">
              <w:rPr>
                <w:rFonts w:eastAsiaTheme="minorHAnsi"/>
                <w:sz w:val="22"/>
                <w:szCs w:val="22"/>
              </w:rPr>
              <w:t>)</w:t>
            </w:r>
          </w:p>
        </w:tc>
      </w:tr>
    </w:tbl>
    <w:p w14:paraId="7E78F8E5" w14:textId="77777777" w:rsidR="00A83A25" w:rsidRDefault="00A83A25" w:rsidP="00AA146F">
      <w:pPr>
        <w:tabs>
          <w:tab w:val="left" w:pos="993"/>
        </w:tabs>
        <w:jc w:val="both"/>
        <w:rPr>
          <w:position w:val="-10"/>
        </w:rPr>
      </w:pPr>
    </w:p>
    <w:p w14:paraId="01F1729D" w14:textId="07D413CA" w:rsidR="003B5585" w:rsidRDefault="00120B2E" w:rsidP="00AA146F">
      <w:pPr>
        <w:tabs>
          <w:tab w:val="left" w:pos="993"/>
        </w:tabs>
        <w:ind w:left="720"/>
        <w:jc w:val="both"/>
        <w:rPr>
          <w:position w:val="-10"/>
        </w:rPr>
      </w:pPr>
      <w:r w:rsidRPr="00E241F4">
        <w:rPr>
          <w:position w:val="-10"/>
        </w:rPr>
        <w:object w:dxaOrig="1760" w:dyaOrig="360" w14:anchorId="7C83B5C0">
          <v:shape id="_x0000_i1029" type="#_x0000_t75" alt="Value inserted. " style="width:86pt;height:17.5pt;mso-position-horizontal:absolute;mso-position-vertical:absolute" o:ole="">
            <v:imagedata r:id="rId19" o:title=""/>
          </v:shape>
          <o:OLEObject Type="Embed" ProgID="Equation.3" ShapeID="_x0000_i1029" DrawAspect="Content" ObjectID="_1690799568" r:id="rId20"/>
        </w:object>
      </w:r>
    </w:p>
    <w:p w14:paraId="26C6A99C" w14:textId="77777777" w:rsidR="003B5585" w:rsidRDefault="003B5585" w:rsidP="00AA146F">
      <w:pPr>
        <w:tabs>
          <w:tab w:val="left" w:pos="993"/>
        </w:tabs>
        <w:ind w:left="720"/>
        <w:jc w:val="both"/>
      </w:pPr>
    </w:p>
    <w:p w14:paraId="2E657E79" w14:textId="38F1F808" w:rsidR="003B5585" w:rsidRDefault="00120B2E" w:rsidP="00AA146F">
      <w:pPr>
        <w:tabs>
          <w:tab w:val="left" w:pos="993"/>
        </w:tabs>
        <w:ind w:left="720"/>
        <w:jc w:val="both"/>
        <w:rPr>
          <w:position w:val="-10"/>
        </w:rPr>
      </w:pPr>
      <w:r w:rsidRPr="001C2D64">
        <w:rPr>
          <w:position w:val="-12"/>
        </w:rPr>
        <w:object w:dxaOrig="2900" w:dyaOrig="360" w14:anchorId="63E06E99">
          <v:shape id="_x0000_i1030" type="#_x0000_t75" alt="Value inserted. " style="width:145pt;height:19pt;mso-position-horizontal:absolute" o:ole="">
            <v:imagedata r:id="rId21" o:title=""/>
          </v:shape>
          <o:OLEObject Type="Embed" ProgID="Equation.3" ShapeID="_x0000_i1030" DrawAspect="Content" ObjectID="_1690799569" r:id="rId22"/>
        </w:object>
      </w:r>
    </w:p>
    <w:p w14:paraId="06B1A64D" w14:textId="77777777" w:rsidR="00F10AD4" w:rsidRDefault="00F10AD4" w:rsidP="00AA146F">
      <w:pPr>
        <w:tabs>
          <w:tab w:val="left" w:pos="993"/>
        </w:tabs>
        <w:ind w:left="720"/>
        <w:jc w:val="both"/>
        <w:rPr>
          <w:position w:val="-10"/>
        </w:rPr>
      </w:pPr>
    </w:p>
    <w:p w14:paraId="6845903E" w14:textId="256106AD" w:rsidR="00F10AD4" w:rsidRDefault="00120B2E" w:rsidP="00AA146F">
      <w:pPr>
        <w:tabs>
          <w:tab w:val="left" w:pos="993"/>
        </w:tabs>
        <w:ind w:left="720"/>
        <w:jc w:val="both"/>
        <w:rPr>
          <w:position w:val="-10"/>
        </w:rPr>
      </w:pPr>
      <w:r w:rsidRPr="00C74CA6">
        <w:rPr>
          <w:position w:val="-10"/>
        </w:rPr>
        <w:object w:dxaOrig="2820" w:dyaOrig="340" w14:anchorId="33FFDA7F">
          <v:shape id="_x0000_i1031" type="#_x0000_t75" alt="Value inserted. " style="width:129.5pt;height:16.5pt;mso-position-horizontal:absolute" o:ole="">
            <v:imagedata r:id="rId23" o:title=""/>
          </v:shape>
          <o:OLEObject Type="Embed" ProgID="Equation.3" ShapeID="_x0000_i1031" DrawAspect="Content" ObjectID="_1690799570" r:id="rId24"/>
        </w:object>
      </w:r>
    </w:p>
    <w:p w14:paraId="4FBB842C" w14:textId="77777777" w:rsidR="003B5585" w:rsidRDefault="003B5585" w:rsidP="00AA146F">
      <w:pPr>
        <w:tabs>
          <w:tab w:val="left" w:pos="993"/>
        </w:tabs>
        <w:ind w:left="720"/>
        <w:jc w:val="both"/>
      </w:pPr>
    </w:p>
    <w:p w14:paraId="67CA6A2B" w14:textId="4DBC3AFA" w:rsidR="003B5585" w:rsidRDefault="00120B2E" w:rsidP="00AA146F">
      <w:pPr>
        <w:tabs>
          <w:tab w:val="left" w:pos="993"/>
        </w:tabs>
        <w:ind w:left="720"/>
        <w:jc w:val="both"/>
        <w:rPr>
          <w:position w:val="-10"/>
        </w:rPr>
      </w:pPr>
      <w:r w:rsidRPr="00AE1D9D">
        <w:rPr>
          <w:position w:val="-12"/>
        </w:rPr>
        <w:object w:dxaOrig="2940" w:dyaOrig="360" w14:anchorId="796DF7B9">
          <v:shape id="_x0000_i1032" type="#_x0000_t75" alt="Value inserted. " style="width:150pt;height:19pt;mso-position-horizontal:absolute" o:ole="">
            <v:imagedata r:id="rId25" o:title=""/>
          </v:shape>
          <o:OLEObject Type="Embed" ProgID="Equation.3" ShapeID="_x0000_i1032" DrawAspect="Content" ObjectID="_1690799571" r:id="rId26"/>
        </w:object>
      </w:r>
    </w:p>
    <w:p w14:paraId="5B57D9D2" w14:textId="77777777" w:rsidR="003B5585" w:rsidRDefault="003B5585" w:rsidP="00AA146F">
      <w:pPr>
        <w:tabs>
          <w:tab w:val="left" w:pos="993"/>
        </w:tabs>
        <w:ind w:left="720"/>
        <w:jc w:val="both"/>
        <w:rPr>
          <w:position w:val="-10"/>
        </w:rPr>
      </w:pPr>
    </w:p>
    <w:p w14:paraId="544C4433" w14:textId="2459C50F" w:rsidR="003B5585" w:rsidRDefault="00120B2E" w:rsidP="00AA146F">
      <w:pPr>
        <w:tabs>
          <w:tab w:val="left" w:pos="993"/>
        </w:tabs>
        <w:ind w:left="720"/>
        <w:jc w:val="both"/>
        <w:rPr>
          <w:position w:val="-10"/>
        </w:rPr>
      </w:pPr>
      <w:r w:rsidRPr="00AE1D9D">
        <w:rPr>
          <w:position w:val="-12"/>
        </w:rPr>
        <w:object w:dxaOrig="1900" w:dyaOrig="380" w14:anchorId="0AC58040">
          <v:shape id="_x0000_i1033" type="#_x0000_t75" alt="Value inserted. " style="width:93pt;height:17.5pt;mso-position-horizontal:absolute" o:ole="">
            <v:imagedata r:id="rId27" o:title=""/>
          </v:shape>
          <o:OLEObject Type="Embed" ProgID="Equation.3" ShapeID="_x0000_i1033" DrawAspect="Content" ObjectID="_1690799572" r:id="rId28"/>
        </w:object>
      </w:r>
    </w:p>
    <w:p w14:paraId="0CE13C7C" w14:textId="77777777" w:rsidR="003B5585" w:rsidRDefault="003B5585" w:rsidP="00AA146F">
      <w:pPr>
        <w:tabs>
          <w:tab w:val="left" w:pos="993"/>
        </w:tabs>
        <w:ind w:left="720"/>
        <w:jc w:val="both"/>
      </w:pPr>
    </w:p>
    <w:p w14:paraId="37DA205D" w14:textId="208E97A2" w:rsidR="003B5585" w:rsidRDefault="00120B2E" w:rsidP="00AA146F">
      <w:pPr>
        <w:tabs>
          <w:tab w:val="left" w:pos="993"/>
        </w:tabs>
        <w:ind w:left="720"/>
        <w:jc w:val="both"/>
        <w:rPr>
          <w:position w:val="-10"/>
        </w:rPr>
      </w:pPr>
      <w:r w:rsidRPr="009F445F">
        <w:rPr>
          <w:position w:val="-10"/>
        </w:rPr>
        <w:object w:dxaOrig="6399" w:dyaOrig="360" w14:anchorId="55D5DD75">
          <v:shape id="_x0000_i1034" type="#_x0000_t75" alt="Value inserted. " style="width:316.5pt;height:17.5pt;mso-position-horizontal:absolute;mso-position-vertical:absolute" o:ole="">
            <v:imagedata r:id="rId29" o:title=""/>
          </v:shape>
          <o:OLEObject Type="Embed" ProgID="Equation.3" ShapeID="_x0000_i1034" DrawAspect="Content" ObjectID="_1690799573" r:id="rId30"/>
        </w:object>
      </w:r>
    </w:p>
    <w:p w14:paraId="461855EB" w14:textId="77777777" w:rsidR="003B5585" w:rsidRDefault="003B5585" w:rsidP="00AA146F">
      <w:pPr>
        <w:tabs>
          <w:tab w:val="left" w:pos="993"/>
        </w:tabs>
        <w:ind w:left="720"/>
        <w:jc w:val="both"/>
      </w:pPr>
    </w:p>
    <w:p w14:paraId="2EA4F2D0" w14:textId="6284D102" w:rsidR="003B5585" w:rsidRDefault="00120B2E" w:rsidP="00AA146F">
      <w:pPr>
        <w:tabs>
          <w:tab w:val="left" w:pos="993"/>
        </w:tabs>
        <w:ind w:left="720"/>
        <w:jc w:val="both"/>
      </w:pPr>
      <w:r w:rsidRPr="009F445F">
        <w:rPr>
          <w:position w:val="-10"/>
        </w:rPr>
        <w:object w:dxaOrig="4459" w:dyaOrig="340" w14:anchorId="089DB2EA">
          <v:shape id="_x0000_i1035" type="#_x0000_t75" alt="Value inserted. " style="width:222.5pt;height:16.5pt;mso-position-horizontal:absolute" o:ole="">
            <v:imagedata r:id="rId31" o:title=""/>
          </v:shape>
          <o:OLEObject Type="Embed" ProgID="Equation.3" ShapeID="_x0000_i1035" DrawAspect="Content" ObjectID="_1690799574" r:id="rId32"/>
        </w:object>
      </w:r>
    </w:p>
    <w:p w14:paraId="0903D242" w14:textId="77777777" w:rsidR="003C1217" w:rsidRDefault="003C1217" w:rsidP="00AA146F">
      <w:pPr>
        <w:ind w:left="964"/>
        <w:jc w:val="both"/>
      </w:pPr>
    </w:p>
    <w:p w14:paraId="72A5E665" w14:textId="4E0EB657" w:rsidR="003B5585" w:rsidRDefault="003C1217" w:rsidP="00AA146F">
      <w:pPr>
        <w:ind w:left="720" w:hanging="720"/>
        <w:jc w:val="both"/>
      </w:pPr>
      <w:r w:rsidRPr="00902216">
        <w:t>2.</w:t>
      </w:r>
      <w:r>
        <w:tab/>
      </w:r>
      <w:r w:rsidRPr="00DC7261">
        <w:t>Using an initial value</w:t>
      </w:r>
      <w:r w:rsidR="00120B2E" w:rsidRPr="00882F12">
        <w:rPr>
          <w:position w:val="-10"/>
        </w:rPr>
        <w:object w:dxaOrig="1140" w:dyaOrig="300" w14:anchorId="24E57395">
          <v:shape id="_x0000_i1036" type="#_x0000_t75" alt="Value inserted. " style="width:57.5pt;height:17pt;mso-position-vertical:absolute" o:ole="">
            <v:imagedata r:id="rId33" o:title=""/>
          </v:shape>
          <o:OLEObject Type="Embed" ProgID="Equation.3" ShapeID="_x0000_i1036" DrawAspect="Content" ObjectID="_1690799575" r:id="rId34"/>
        </w:object>
      </w:r>
      <w:r w:rsidRPr="00DC7261">
        <w:t xml:space="preserve">, iterate the following three equations until the change in </w:t>
      </w:r>
      <w:r w:rsidR="00120B2E" w:rsidRPr="00882F12">
        <w:rPr>
          <w:position w:val="-10"/>
        </w:rPr>
        <w:object w:dxaOrig="200" w:dyaOrig="320" w14:anchorId="118FD3ED">
          <v:shape id="_x0000_i1037" type="#_x0000_t75" alt="Value inserted. " style="width:10pt;height:17pt;mso-position-horizontal:absolute" o:ole="">
            <v:imagedata r:id="rId35" o:title=""/>
          </v:shape>
          <o:OLEObject Type="Embed" ProgID="Equation.3" ShapeID="_x0000_i1037" DrawAspect="Content" ObjectID="_1690799576" r:id="rId36"/>
        </w:object>
      </w:r>
      <w:r w:rsidR="00F10AD4">
        <w:rPr>
          <w:position w:val="-10"/>
        </w:rPr>
        <w:t xml:space="preserve"> </w:t>
      </w:r>
      <w:r w:rsidRPr="00DC7261">
        <w:t>is less than 10</w:t>
      </w:r>
      <w:r w:rsidRPr="00DC7261">
        <w:rPr>
          <w:vertAlign w:val="superscript"/>
        </w:rPr>
        <w:t>-12</w:t>
      </w:r>
      <w:r w:rsidRPr="00DC7261">
        <w:t>.</w:t>
      </w:r>
    </w:p>
    <w:p w14:paraId="6184A846" w14:textId="77777777" w:rsidR="003B5585" w:rsidRDefault="003B5585" w:rsidP="00AA146F">
      <w:pPr>
        <w:ind w:left="720" w:hanging="720"/>
        <w:jc w:val="both"/>
      </w:pPr>
    </w:p>
    <w:p w14:paraId="393881BD" w14:textId="67B0B3AE" w:rsidR="003B5585" w:rsidRDefault="00120B2E" w:rsidP="00AA146F">
      <w:pPr>
        <w:ind w:left="720"/>
        <w:jc w:val="both"/>
        <w:rPr>
          <w:position w:val="-20"/>
        </w:rPr>
      </w:pPr>
      <w:r w:rsidRPr="00C74CA6">
        <w:rPr>
          <w:position w:val="-24"/>
        </w:rPr>
        <w:object w:dxaOrig="1500" w:dyaOrig="639" w14:anchorId="55C1F8CC">
          <v:shape id="_x0000_i1038" type="#_x0000_t75" alt="Value inserted. " style="width:75.5pt;height:33.5pt;mso-position-horizontal:absolute" o:ole="">
            <v:imagedata r:id="rId37" o:title=""/>
          </v:shape>
          <o:OLEObject Type="Embed" ProgID="Equation.3" ShapeID="_x0000_i1038" DrawAspect="Content" ObjectID="_1690799577" r:id="rId38"/>
        </w:object>
      </w:r>
    </w:p>
    <w:p w14:paraId="47D5F040" w14:textId="77777777" w:rsidR="003B5585" w:rsidRDefault="003B5585" w:rsidP="00AA146F">
      <w:pPr>
        <w:ind w:left="720"/>
        <w:jc w:val="both"/>
      </w:pPr>
    </w:p>
    <w:p w14:paraId="756E90C0" w14:textId="29A42D0F" w:rsidR="00B4749C" w:rsidRDefault="00120B2E" w:rsidP="00AA146F">
      <w:pPr>
        <w:jc w:val="both"/>
        <w:rPr>
          <w:position w:val="-26"/>
        </w:rPr>
      </w:pPr>
      <w:r w:rsidRPr="00477C9A">
        <w:rPr>
          <w:position w:val="-28"/>
        </w:rPr>
        <w:object w:dxaOrig="9600" w:dyaOrig="660" w14:anchorId="0D7291D0">
          <v:shape id="_x0000_i1039" type="#_x0000_t75" alt="Value inserted. " style="width:482.5pt;height:33.5pt;mso-position-horizontal:absolute" o:ole="">
            <v:imagedata r:id="rId39" o:title=""/>
          </v:shape>
          <o:OLEObject Type="Embed" ProgID="Equation.3" ShapeID="_x0000_i1039" DrawAspect="Content" ObjectID="_1690799578" r:id="rId40"/>
        </w:object>
      </w:r>
    </w:p>
    <w:p w14:paraId="2DB41D39" w14:textId="678018FB" w:rsidR="003B5585" w:rsidRDefault="00120B2E" w:rsidP="00AA146F">
      <w:pPr>
        <w:ind w:left="720"/>
        <w:jc w:val="both"/>
        <w:rPr>
          <w:position w:val="-10"/>
        </w:rPr>
      </w:pPr>
      <w:r w:rsidRPr="00882F12">
        <w:rPr>
          <w:position w:val="-10"/>
        </w:rPr>
        <w:object w:dxaOrig="1579" w:dyaOrig="300" w14:anchorId="7F509B05">
          <v:shape id="_x0000_i1040" type="#_x0000_t75" alt="Value inserted. " style="width:78.5pt;height:17pt;mso-position-horizontal:absolute" o:ole="">
            <v:imagedata r:id="rId41" o:title=""/>
          </v:shape>
          <o:OLEObject Type="Embed" ProgID="Equation.3" ShapeID="_x0000_i1040" DrawAspect="Content" ObjectID="_1690799579" r:id="rId42"/>
        </w:object>
      </w:r>
    </w:p>
    <w:p w14:paraId="71D1D6C4" w14:textId="77777777" w:rsidR="00740B95" w:rsidRDefault="00740B95" w:rsidP="00AA146F">
      <w:pPr>
        <w:ind w:left="720" w:hanging="720"/>
        <w:jc w:val="both"/>
      </w:pPr>
    </w:p>
    <w:p w14:paraId="1A290CD9" w14:textId="77777777" w:rsidR="003B5585" w:rsidRDefault="003C1217" w:rsidP="00AA146F">
      <w:pPr>
        <w:ind w:left="720" w:hanging="720"/>
        <w:jc w:val="both"/>
        <w:rPr>
          <w:position w:val="-10"/>
        </w:rPr>
      </w:pPr>
      <w:r w:rsidRPr="00902216">
        <w:t>3.</w:t>
      </w:r>
      <w:r>
        <w:tab/>
      </w:r>
      <w:r w:rsidRPr="00DC7261">
        <w:t>Then</w:t>
      </w:r>
      <w:r w:rsidR="00966DD4">
        <w:t>:</w:t>
      </w:r>
    </w:p>
    <w:p w14:paraId="33DEAD2F" w14:textId="77777777" w:rsidR="003C1217" w:rsidRDefault="003C1217" w:rsidP="00AA146F">
      <w:pPr>
        <w:ind w:left="964"/>
        <w:jc w:val="both"/>
      </w:pPr>
    </w:p>
    <w:p w14:paraId="00A6C170" w14:textId="7B47F210" w:rsidR="003B5585" w:rsidRDefault="00120B2E" w:rsidP="00AA146F">
      <w:pPr>
        <w:ind w:left="720"/>
        <w:jc w:val="both"/>
        <w:rPr>
          <w:position w:val="-40"/>
        </w:rPr>
      </w:pPr>
      <w:r w:rsidRPr="009E31E3">
        <w:rPr>
          <w:position w:val="-40"/>
        </w:rPr>
        <w:object w:dxaOrig="7000" w:dyaOrig="920" w14:anchorId="52581370">
          <v:shape id="_x0000_i1041" type="#_x0000_t75" alt="Value inserted. " style="width:348.5pt;height:46pt;mso-position-horizontal:absolute;mso-position-vertical:absolute" o:ole="">
            <v:imagedata r:id="rId43" o:title=""/>
          </v:shape>
          <o:OLEObject Type="Embed" ProgID="Equation.3" ShapeID="_x0000_i1041" DrawAspect="Content" ObjectID="_1690799580" r:id="rId44"/>
        </w:object>
      </w:r>
    </w:p>
    <w:p w14:paraId="1857A59B" w14:textId="77777777" w:rsidR="00B6177E" w:rsidRPr="00B6177E" w:rsidRDefault="00306868" w:rsidP="00AA146F">
      <w:pPr>
        <w:ind w:left="720"/>
        <w:jc w:val="both"/>
        <w:rPr>
          <w:position w:val="-38"/>
          <w:sz w:val="20"/>
          <w:szCs w:val="20"/>
        </w:rPr>
      </w:pPr>
      <w:r w:rsidRPr="00306868">
        <w:rPr>
          <w:i/>
          <w:position w:val="-40"/>
          <w:sz w:val="20"/>
          <w:szCs w:val="20"/>
        </w:rPr>
        <w:t>Note</w:t>
      </w:r>
      <w:r w:rsidRPr="00306868">
        <w:rPr>
          <w:position w:val="-40"/>
          <w:sz w:val="20"/>
          <w:szCs w:val="20"/>
        </w:rPr>
        <w:tab/>
        <w:t xml:space="preserve">use </w:t>
      </w:r>
      <w:r w:rsidR="00157229">
        <w:rPr>
          <w:position w:val="-40"/>
          <w:sz w:val="20"/>
          <w:szCs w:val="20"/>
        </w:rPr>
        <w:t xml:space="preserve">the four-quadrant inverse tangent, </w:t>
      </w:r>
      <w:r w:rsidRPr="00306868">
        <w:rPr>
          <w:i/>
          <w:position w:val="-40"/>
          <w:sz w:val="20"/>
          <w:szCs w:val="20"/>
        </w:rPr>
        <w:t>atan2</w:t>
      </w:r>
      <w:r w:rsidRPr="00306868">
        <w:rPr>
          <w:position w:val="-40"/>
          <w:sz w:val="20"/>
          <w:szCs w:val="20"/>
        </w:rPr>
        <w:t>.</w:t>
      </w:r>
    </w:p>
    <w:p w14:paraId="7578DC76" w14:textId="77777777" w:rsidR="003B5585" w:rsidRDefault="003B5585" w:rsidP="00AA146F">
      <w:pPr>
        <w:ind w:left="720"/>
        <w:jc w:val="both"/>
      </w:pPr>
    </w:p>
    <w:p w14:paraId="38AE8634" w14:textId="1F521F42" w:rsidR="003B5585" w:rsidRDefault="00120B2E" w:rsidP="00AA146F">
      <w:pPr>
        <w:ind w:left="720"/>
        <w:jc w:val="both"/>
        <w:rPr>
          <w:position w:val="-28"/>
        </w:rPr>
      </w:pPr>
      <w:r w:rsidRPr="003542B2">
        <w:rPr>
          <w:position w:val="-28"/>
        </w:rPr>
        <w:object w:dxaOrig="4040" w:dyaOrig="660" w14:anchorId="17EE9D03">
          <v:shape id="_x0000_i1042" type="#_x0000_t75" alt="Value inserted. " style="width:202pt;height:34.5pt;mso-position-horizontal:absolute" o:ole="">
            <v:imagedata r:id="rId45" o:title=""/>
          </v:shape>
          <o:OLEObject Type="Embed" ProgID="Equation.3" ShapeID="_x0000_i1042" DrawAspect="Content" ObjectID="_1690799581" r:id="rId46"/>
        </w:object>
      </w:r>
    </w:p>
    <w:p w14:paraId="1A5F4758" w14:textId="77777777" w:rsidR="00157229" w:rsidRPr="00B6177E" w:rsidRDefault="00157229" w:rsidP="00AA146F">
      <w:pPr>
        <w:ind w:left="720"/>
        <w:jc w:val="both"/>
        <w:rPr>
          <w:position w:val="-38"/>
          <w:sz w:val="20"/>
          <w:szCs w:val="20"/>
        </w:rPr>
      </w:pPr>
      <w:r w:rsidRPr="00B6177E">
        <w:rPr>
          <w:i/>
          <w:position w:val="-40"/>
          <w:sz w:val="20"/>
          <w:szCs w:val="20"/>
        </w:rPr>
        <w:t>Note</w:t>
      </w:r>
      <w:r w:rsidRPr="00B6177E">
        <w:rPr>
          <w:position w:val="-40"/>
          <w:sz w:val="20"/>
          <w:szCs w:val="20"/>
        </w:rPr>
        <w:tab/>
        <w:t xml:space="preserve">use </w:t>
      </w:r>
      <w:r>
        <w:rPr>
          <w:position w:val="-40"/>
          <w:sz w:val="20"/>
          <w:szCs w:val="20"/>
        </w:rPr>
        <w:t xml:space="preserve">the four-quadrant inverse tangent, </w:t>
      </w:r>
      <w:r w:rsidRPr="00157229">
        <w:rPr>
          <w:i/>
          <w:position w:val="-40"/>
          <w:sz w:val="20"/>
          <w:szCs w:val="20"/>
        </w:rPr>
        <w:t>atan2</w:t>
      </w:r>
      <w:r w:rsidRPr="00B6177E">
        <w:rPr>
          <w:position w:val="-40"/>
          <w:sz w:val="20"/>
          <w:szCs w:val="20"/>
        </w:rPr>
        <w:t>.</w:t>
      </w:r>
    </w:p>
    <w:p w14:paraId="5440B543" w14:textId="77777777" w:rsidR="003B5585" w:rsidRDefault="003B5585" w:rsidP="00AA146F">
      <w:pPr>
        <w:ind w:left="720"/>
        <w:jc w:val="both"/>
      </w:pPr>
    </w:p>
    <w:p w14:paraId="5176B151" w14:textId="023C925E" w:rsidR="003B5585" w:rsidRDefault="00120B2E" w:rsidP="00AA146F">
      <w:pPr>
        <w:ind w:left="720"/>
        <w:jc w:val="both"/>
        <w:rPr>
          <w:position w:val="-20"/>
        </w:rPr>
      </w:pPr>
      <w:r w:rsidRPr="009E31E3">
        <w:rPr>
          <w:position w:val="-24"/>
        </w:rPr>
        <w:object w:dxaOrig="3680" w:dyaOrig="620" w14:anchorId="380A3017">
          <v:shape id="_x0000_i1043" type="#_x0000_t75" alt="Value inserted. " style="width:187.5pt;height:30pt;mso-position-horizontal:absolute" o:ole="">
            <v:imagedata r:id="rId47" o:title=""/>
          </v:shape>
          <o:OLEObject Type="Embed" ProgID="Equation.3" ShapeID="_x0000_i1043" DrawAspect="Content" ObjectID="_1690799582" r:id="rId48"/>
        </w:object>
      </w:r>
    </w:p>
    <w:p w14:paraId="517D526E" w14:textId="77777777" w:rsidR="003B5585" w:rsidRDefault="003B5585" w:rsidP="00AA146F">
      <w:pPr>
        <w:ind w:left="720"/>
        <w:jc w:val="both"/>
      </w:pPr>
    </w:p>
    <w:p w14:paraId="4FD03647" w14:textId="63F203BA" w:rsidR="003B5585" w:rsidRDefault="00120B2E" w:rsidP="00AA146F">
      <w:pPr>
        <w:ind w:left="720"/>
        <w:jc w:val="both"/>
        <w:rPr>
          <w:position w:val="-10"/>
        </w:rPr>
      </w:pPr>
      <w:r w:rsidRPr="00C74CA6">
        <w:rPr>
          <w:position w:val="-12"/>
        </w:rPr>
        <w:object w:dxaOrig="7200" w:dyaOrig="380" w14:anchorId="79E3BE70">
          <v:shape id="_x0000_i1044" type="#_x0000_t75" alt="Value inserted. " style="width:362.5pt;height:17.5pt;mso-position-horizontal:absolute" o:ole="">
            <v:imagedata r:id="rId49" o:title=""/>
          </v:shape>
          <o:OLEObject Type="Embed" ProgID="Equation.3" ShapeID="_x0000_i1044" DrawAspect="Content" ObjectID="_1690799583" r:id="rId50"/>
        </w:object>
      </w:r>
    </w:p>
    <w:p w14:paraId="01BF265A" w14:textId="77777777" w:rsidR="003B5585" w:rsidRDefault="003B5585" w:rsidP="00AA146F">
      <w:pPr>
        <w:ind w:left="720"/>
        <w:jc w:val="both"/>
      </w:pPr>
    </w:p>
    <w:p w14:paraId="1D2EF508" w14:textId="34DF35A6" w:rsidR="003B5585" w:rsidRDefault="00120B2E" w:rsidP="00AA146F">
      <w:pPr>
        <w:ind w:left="720"/>
        <w:jc w:val="both"/>
        <w:rPr>
          <w:position w:val="-10"/>
        </w:rPr>
      </w:pPr>
      <w:r w:rsidRPr="00C55449">
        <w:rPr>
          <w:position w:val="-10"/>
        </w:rPr>
        <w:object w:dxaOrig="1120" w:dyaOrig="300" w14:anchorId="310DD7F5">
          <v:shape id="_x0000_i1045" type="#_x0000_t75" alt="Value inserted. " style="width:57.5pt;height:17pt;mso-position-horizontal:absolute" o:ole="">
            <v:imagedata r:id="rId51" o:title=""/>
          </v:shape>
          <o:OLEObject Type="Embed" ProgID="Equation.3" ShapeID="_x0000_i1045" DrawAspect="Content" ObjectID="_1690799584" r:id="rId52"/>
        </w:object>
      </w:r>
    </w:p>
    <w:p w14:paraId="2D7AFF70" w14:textId="77777777" w:rsidR="0050750B" w:rsidRDefault="0050750B" w:rsidP="00AA146F">
      <w:pPr>
        <w:jc w:val="both"/>
        <w:rPr>
          <w:position w:val="-10"/>
        </w:rPr>
      </w:pPr>
    </w:p>
    <w:p w14:paraId="796739B6" w14:textId="77777777" w:rsidR="009C1DA2" w:rsidRDefault="009C1DA2">
      <w:pPr>
        <w:rPr>
          <w:position w:val="-10"/>
        </w:rPr>
      </w:pPr>
      <w:r>
        <w:rPr>
          <w:position w:val="-10"/>
        </w:rPr>
        <w:br w:type="page"/>
      </w:r>
    </w:p>
    <w:p w14:paraId="5DEA43A1" w14:textId="77777777" w:rsidR="009C1DA2" w:rsidRPr="00BE48F3" w:rsidRDefault="009C1DA2" w:rsidP="009C1DA2">
      <w:pPr>
        <w:pStyle w:val="Heading1"/>
        <w:spacing w:before="120"/>
        <w:rPr>
          <w:rStyle w:val="CharAmSchText"/>
          <w:b w:val="0"/>
          <w:szCs w:val="24"/>
        </w:rPr>
      </w:pPr>
      <w:r w:rsidRPr="00BE48F3">
        <w:rPr>
          <w:rStyle w:val="CharSchText"/>
          <w:szCs w:val="24"/>
        </w:rPr>
        <w:lastRenderedPageBreak/>
        <w:t>Schedule 4</w:t>
      </w:r>
      <w:r w:rsidRPr="00BE48F3">
        <w:rPr>
          <w:szCs w:val="24"/>
        </w:rPr>
        <w:tab/>
      </w:r>
      <w:r w:rsidRPr="00BE48F3">
        <w:rPr>
          <w:rStyle w:val="CharAmSchText"/>
          <w:szCs w:val="24"/>
        </w:rPr>
        <w:t>Earth station protection zones</w:t>
      </w:r>
    </w:p>
    <w:p w14:paraId="7F31579E" w14:textId="77777777" w:rsidR="009C1DA2" w:rsidRPr="00D90692" w:rsidRDefault="009C1DA2" w:rsidP="009C1DA2">
      <w:pPr>
        <w:pStyle w:val="Schedulereference"/>
        <w:spacing w:after="240"/>
        <w:jc w:val="both"/>
        <w:rPr>
          <w:rFonts w:ascii="Times New Roman" w:hAnsi="Times New Roman"/>
          <w:sz w:val="20"/>
        </w:rPr>
      </w:pPr>
      <w:r w:rsidRPr="00D90692">
        <w:rPr>
          <w:rFonts w:ascii="Times New Roman" w:hAnsi="Times New Roman"/>
          <w:sz w:val="20"/>
        </w:rPr>
        <w:t>(subsection 9(3))</w:t>
      </w:r>
    </w:p>
    <w:p w14:paraId="22FB4A54" w14:textId="77777777" w:rsidR="009C1DA2" w:rsidRDefault="009C1DA2" w:rsidP="009C1DA2">
      <w:pPr>
        <w:jc w:val="both"/>
        <w:rPr>
          <w:rStyle w:val="CharPartText"/>
          <w:rFonts w:ascii="Arial" w:hAnsi="Arial" w:cs="Arial"/>
          <w:b/>
          <w:sz w:val="28"/>
          <w:szCs w:val="28"/>
        </w:rPr>
      </w:pPr>
      <w:r w:rsidRPr="00BE48F3">
        <w:rPr>
          <w:rStyle w:val="CharPartText"/>
          <w:rFonts w:ascii="Arial" w:hAnsi="Arial" w:cs="Arial"/>
          <w:b/>
          <w:sz w:val="28"/>
          <w:szCs w:val="28"/>
        </w:rPr>
        <w:t>Description of Area</w:t>
      </w:r>
    </w:p>
    <w:p w14:paraId="4DB874D1" w14:textId="77777777" w:rsidR="009C1DA2" w:rsidRPr="00BE48F3" w:rsidRDefault="009C1DA2" w:rsidP="009C1DA2">
      <w:pPr>
        <w:jc w:val="both"/>
        <w:rPr>
          <w:rStyle w:val="CharSchPTNo"/>
          <w:rFonts w:ascii="Arial" w:hAnsi="Arial" w:cs="Arial"/>
          <w:b/>
          <w:sz w:val="28"/>
          <w:szCs w:val="28"/>
        </w:rPr>
      </w:pPr>
    </w:p>
    <w:p w14:paraId="1D5F2ACC" w14:textId="77777777" w:rsidR="009C1DA2" w:rsidRDefault="009C1DA2" w:rsidP="000154AC">
      <w:pPr>
        <w:pStyle w:val="ListParagraph"/>
        <w:numPr>
          <w:ilvl w:val="0"/>
          <w:numId w:val="7"/>
        </w:numPr>
        <w:spacing w:after="240"/>
        <w:ind w:left="426"/>
        <w:jc w:val="both"/>
        <w:rPr>
          <w:rFonts w:ascii="Times New Roman" w:hAnsi="Times New Roman"/>
          <w:sz w:val="24"/>
        </w:rPr>
      </w:pPr>
      <w:r w:rsidRPr="00D90692">
        <w:rPr>
          <w:rFonts w:ascii="Times New Roman" w:hAnsi="Times New Roman"/>
          <w:sz w:val="24"/>
        </w:rPr>
        <w:t xml:space="preserve">The earth station protection zones are the areas </w:t>
      </w:r>
      <w:r>
        <w:rPr>
          <w:rFonts w:ascii="Times New Roman" w:hAnsi="Times New Roman"/>
          <w:sz w:val="24"/>
        </w:rPr>
        <w:t>named</w:t>
      </w:r>
      <w:r w:rsidRPr="00D90692">
        <w:rPr>
          <w:rFonts w:ascii="Times New Roman" w:hAnsi="Times New Roman"/>
          <w:sz w:val="24"/>
        </w:rPr>
        <w:t xml:space="preserve"> in Column 1 of the table below.</w:t>
      </w:r>
    </w:p>
    <w:p w14:paraId="66F98303" w14:textId="77777777" w:rsidR="009C1DA2" w:rsidRPr="00630F43" w:rsidRDefault="009C1DA2" w:rsidP="000154AC">
      <w:pPr>
        <w:pStyle w:val="ListParagraph"/>
        <w:numPr>
          <w:ilvl w:val="0"/>
          <w:numId w:val="7"/>
        </w:numPr>
        <w:spacing w:after="240"/>
        <w:ind w:left="426"/>
        <w:jc w:val="both"/>
        <w:rPr>
          <w:rFonts w:ascii="Times New Roman" w:hAnsi="Times New Roman"/>
          <w:sz w:val="24"/>
        </w:rPr>
      </w:pPr>
      <w:r w:rsidRPr="00630F43">
        <w:rPr>
          <w:rFonts w:ascii="Times New Roman" w:hAnsi="Times New Roman"/>
          <w:sz w:val="24"/>
        </w:rPr>
        <w:t xml:space="preserve">An earth station protection zone </w:t>
      </w:r>
      <w:r>
        <w:rPr>
          <w:rFonts w:ascii="Times New Roman" w:hAnsi="Times New Roman"/>
          <w:sz w:val="24"/>
        </w:rPr>
        <w:t xml:space="preserve">consists of </w:t>
      </w:r>
      <w:r w:rsidRPr="00630F43">
        <w:rPr>
          <w:rFonts w:ascii="Times New Roman" w:hAnsi="Times New Roman"/>
          <w:sz w:val="24"/>
        </w:rPr>
        <w:t>the aggregation of block areas referenced by HCIS identifiers used to describe it which are specified in the correspondin</w:t>
      </w:r>
      <w:r>
        <w:rPr>
          <w:rFonts w:ascii="Times New Roman" w:hAnsi="Times New Roman"/>
          <w:sz w:val="24"/>
        </w:rPr>
        <w:t>g Column 2 of the table below. (</w:t>
      </w:r>
      <w:r w:rsidRPr="00630F43">
        <w:rPr>
          <w:rFonts w:ascii="Times New Roman" w:hAnsi="Times New Roman"/>
          <w:sz w:val="24"/>
        </w:rPr>
        <w:t>Refer to the ASMG for a complete description of the naming convention referred to as the HCIS.</w:t>
      </w:r>
      <w:r>
        <w:rPr>
          <w:rFonts w:ascii="Times New Roman" w:hAnsi="Times New Roman"/>
          <w:sz w:val="24"/>
        </w:rPr>
        <w:t>)</w:t>
      </w:r>
    </w:p>
    <w:tbl>
      <w:tblPr>
        <w:tblStyle w:val="TableGrid"/>
        <w:tblW w:w="9209" w:type="dxa"/>
        <w:tblInd w:w="-5" w:type="dxa"/>
        <w:tblLayout w:type="fixed"/>
        <w:tblLook w:val="04A0" w:firstRow="1" w:lastRow="0" w:firstColumn="1" w:lastColumn="0" w:noHBand="0" w:noVBand="1"/>
        <w:tblCaption w:val="Shows name and HCIS identifiers."/>
      </w:tblPr>
      <w:tblGrid>
        <w:gridCol w:w="1460"/>
        <w:gridCol w:w="7749"/>
      </w:tblGrid>
      <w:tr w:rsidR="009C1DA2" w:rsidRPr="00D90692" w14:paraId="6F86B194" w14:textId="77777777" w:rsidTr="00AA24C9">
        <w:trPr>
          <w:cantSplit/>
          <w:tblHeader/>
        </w:trPr>
        <w:tc>
          <w:tcPr>
            <w:tcW w:w="1460" w:type="dxa"/>
            <w:shd w:val="clear" w:color="auto" w:fill="404040" w:themeFill="text1" w:themeFillTint="BF"/>
            <w:vAlign w:val="center"/>
          </w:tcPr>
          <w:p w14:paraId="0D23FF0E" w14:textId="77777777" w:rsidR="009C1DA2" w:rsidRPr="00D90692" w:rsidRDefault="009C1DA2" w:rsidP="00AA24C9">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1</w:t>
            </w:r>
          </w:p>
          <w:p w14:paraId="38FC8451" w14:textId="77777777" w:rsidR="009C1DA2" w:rsidRPr="00D90692" w:rsidRDefault="009C1DA2" w:rsidP="00AA24C9">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Name</w:t>
            </w:r>
          </w:p>
        </w:tc>
        <w:tc>
          <w:tcPr>
            <w:tcW w:w="7749" w:type="dxa"/>
            <w:shd w:val="clear" w:color="auto" w:fill="404040" w:themeFill="text1" w:themeFillTint="BF"/>
            <w:vAlign w:val="center"/>
          </w:tcPr>
          <w:p w14:paraId="4A6CF529" w14:textId="77777777" w:rsidR="009C1DA2" w:rsidRPr="00D90692" w:rsidRDefault="009C1DA2" w:rsidP="00AA24C9">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2</w:t>
            </w:r>
          </w:p>
          <w:p w14:paraId="510608A6" w14:textId="77777777" w:rsidR="009C1DA2" w:rsidRPr="00D90692" w:rsidRDefault="009C1DA2" w:rsidP="00AA24C9">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HCIS Identifiers</w:t>
            </w:r>
          </w:p>
        </w:tc>
      </w:tr>
      <w:tr w:rsidR="009C1DA2" w:rsidRPr="00D90692" w14:paraId="3A62D818" w14:textId="77777777" w:rsidTr="00AA24C9">
        <w:trPr>
          <w:cantSplit/>
        </w:trPr>
        <w:tc>
          <w:tcPr>
            <w:tcW w:w="1460" w:type="dxa"/>
          </w:tcPr>
          <w:p w14:paraId="1D575C79"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Moree</w:t>
            </w:r>
          </w:p>
        </w:tc>
        <w:tc>
          <w:tcPr>
            <w:tcW w:w="7749" w:type="dxa"/>
            <w:vAlign w:val="center"/>
          </w:tcPr>
          <w:p w14:paraId="3B836267"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MU5G, MU5H, MU5L, MU5C8, MU5C9, MU5D7, MU5D8, MU5D9, MU5K1, MU5K2, MU5K3, MU5K4, MU5K5, MU5K6, MU5K8, MU5K9, MU6A7, MU6E1, MU6E2, MU6E4, MU6E5, MU6E7, MU6E8, MU6I1, MU6I2, MU6I4, MU6I5, MU6I7</w:t>
            </w:r>
          </w:p>
        </w:tc>
      </w:tr>
      <w:tr w:rsidR="009C1DA2" w:rsidRPr="00D90692" w14:paraId="37A28DAE" w14:textId="77777777" w:rsidTr="00AA24C9">
        <w:trPr>
          <w:cantSplit/>
        </w:trPr>
        <w:tc>
          <w:tcPr>
            <w:tcW w:w="1460" w:type="dxa"/>
          </w:tcPr>
          <w:p w14:paraId="7D08DFEA"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Quirindi</w:t>
            </w:r>
          </w:p>
        </w:tc>
        <w:tc>
          <w:tcPr>
            <w:tcW w:w="7749" w:type="dxa"/>
            <w:vAlign w:val="center"/>
          </w:tcPr>
          <w:p w14:paraId="588313FC"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MV3G, MV3H, MV3K, MV3L, MV3C8, MV3C9, MV3D7, MV3F3, MV3F5, MV3F6, MV3F8, MV3F9, MV3J2, MV3J3, MV3J5, MV3J6, MV3J9, MV3O1, MV3O2, MV3O3, MV3P1</w:t>
            </w:r>
          </w:p>
        </w:tc>
      </w:tr>
      <w:tr w:rsidR="009C1DA2" w:rsidRPr="00D90692" w:rsidDel="00866481" w14:paraId="3E5702C1" w14:textId="77777777" w:rsidTr="00AA24C9">
        <w:trPr>
          <w:cantSplit/>
        </w:trPr>
        <w:tc>
          <w:tcPr>
            <w:tcW w:w="1460" w:type="dxa"/>
          </w:tcPr>
          <w:p w14:paraId="72220B99"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Roma</w:t>
            </w:r>
          </w:p>
        </w:tc>
        <w:tc>
          <w:tcPr>
            <w:tcW w:w="7749" w:type="dxa"/>
            <w:vAlign w:val="center"/>
          </w:tcPr>
          <w:p w14:paraId="1F23E00D" w14:textId="77777777" w:rsidR="009C1DA2" w:rsidRPr="00D90692" w:rsidDel="00866481" w:rsidRDefault="009C1DA2" w:rsidP="00AA24C9">
            <w:pPr>
              <w:pStyle w:val="TableBody"/>
              <w:keepNext/>
              <w:keepLines/>
              <w:spacing w:after="120"/>
              <w:rPr>
                <w:rFonts w:ascii="Times New Roman" w:hAnsi="Times New Roman"/>
              </w:rPr>
            </w:pPr>
            <w:r w:rsidRPr="00D90692">
              <w:rPr>
                <w:rFonts w:ascii="Times New Roman" w:hAnsi="Times New Roman"/>
              </w:rPr>
              <w:t>MT4H, MT4K, MT4L, MT4F9, MT4G2, MT4G3, MT4G4, MT4G5, MT4G6, MT4G7, MT4G8, MT4G9, MT4J3, MT4J6, MT4O1, MT4O2, MT4O3, MT4O6, MT4P1, MT4P2, MT4P3, MT4P4, MT4P5, MT5E4, MT5E7, MT5I1, MT5I2, MT5I4, MT5I5, MT5I7, MT5M1</w:t>
            </w:r>
          </w:p>
        </w:tc>
      </w:tr>
      <w:tr w:rsidR="009C1DA2" w:rsidRPr="00D90692" w:rsidDel="00866481" w14:paraId="730AC944" w14:textId="77777777" w:rsidTr="00AA24C9">
        <w:trPr>
          <w:cantSplit/>
        </w:trPr>
        <w:tc>
          <w:tcPr>
            <w:tcW w:w="1460" w:type="dxa"/>
          </w:tcPr>
          <w:p w14:paraId="2B116A26"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Uralla</w:t>
            </w:r>
          </w:p>
        </w:tc>
        <w:tc>
          <w:tcPr>
            <w:tcW w:w="7749" w:type="dxa"/>
          </w:tcPr>
          <w:p w14:paraId="56220AF2"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NU7K4</w:t>
            </w:r>
          </w:p>
        </w:tc>
      </w:tr>
    </w:tbl>
    <w:p w14:paraId="7FD8305B" w14:textId="77777777" w:rsidR="009C1DA2" w:rsidRPr="00537388" w:rsidRDefault="009C1DA2" w:rsidP="009C1DA2"/>
    <w:p w14:paraId="23C4209A" w14:textId="77777777" w:rsidR="009C1DA2" w:rsidRPr="00537388" w:rsidRDefault="009C1DA2" w:rsidP="009C1DA2"/>
    <w:p w14:paraId="62A639C3" w14:textId="0B220E9E" w:rsidR="006724D9" w:rsidRDefault="006724D9">
      <w:pPr>
        <w:rPr>
          <w:ins w:id="247" w:author="Author"/>
          <w:position w:val="-10"/>
        </w:rPr>
      </w:pPr>
      <w:ins w:id="248" w:author="Author">
        <w:r>
          <w:rPr>
            <w:position w:val="-10"/>
          </w:rPr>
          <w:br w:type="page"/>
        </w:r>
      </w:ins>
    </w:p>
    <w:p w14:paraId="3444C3B1" w14:textId="6B59621A" w:rsidR="006724D9" w:rsidRPr="00BE48F3" w:rsidRDefault="006724D9" w:rsidP="006724D9">
      <w:pPr>
        <w:pStyle w:val="Heading1"/>
        <w:spacing w:before="120"/>
        <w:rPr>
          <w:ins w:id="249" w:author="Author"/>
          <w:rStyle w:val="CharAmSchText"/>
          <w:b w:val="0"/>
          <w:szCs w:val="24"/>
        </w:rPr>
      </w:pPr>
      <w:ins w:id="250" w:author="Author">
        <w:r w:rsidRPr="00BE48F3">
          <w:rPr>
            <w:rStyle w:val="CharSchText"/>
            <w:szCs w:val="24"/>
          </w:rPr>
          <w:lastRenderedPageBreak/>
          <w:t xml:space="preserve">Schedule </w:t>
        </w:r>
        <w:r>
          <w:rPr>
            <w:rStyle w:val="CharSchText"/>
            <w:szCs w:val="24"/>
          </w:rPr>
          <w:t>5</w:t>
        </w:r>
        <w:r w:rsidRPr="00BE48F3">
          <w:rPr>
            <w:szCs w:val="24"/>
          </w:rPr>
          <w:tab/>
        </w:r>
        <w:r>
          <w:rPr>
            <w:szCs w:val="24"/>
          </w:rPr>
          <w:t>Defined urban areas</w:t>
        </w:r>
      </w:ins>
    </w:p>
    <w:p w14:paraId="4D1427EE" w14:textId="56111D96" w:rsidR="006724D9" w:rsidRPr="00D90692" w:rsidRDefault="006724D9" w:rsidP="006724D9">
      <w:pPr>
        <w:pStyle w:val="Schedulereference"/>
        <w:spacing w:after="240"/>
        <w:jc w:val="both"/>
        <w:rPr>
          <w:ins w:id="251" w:author="Author"/>
          <w:rFonts w:ascii="Times New Roman" w:hAnsi="Times New Roman"/>
          <w:sz w:val="20"/>
        </w:rPr>
      </w:pPr>
      <w:ins w:id="252" w:author="Author">
        <w:r w:rsidRPr="00D90692">
          <w:rPr>
            <w:rFonts w:ascii="Times New Roman" w:hAnsi="Times New Roman"/>
            <w:sz w:val="20"/>
          </w:rPr>
          <w:t>(subsection 9(</w:t>
        </w:r>
        <w:r>
          <w:rPr>
            <w:rFonts w:ascii="Times New Roman" w:hAnsi="Times New Roman"/>
            <w:sz w:val="20"/>
          </w:rPr>
          <w:t>2</w:t>
        </w:r>
        <w:r w:rsidRPr="00D90692">
          <w:rPr>
            <w:rFonts w:ascii="Times New Roman" w:hAnsi="Times New Roman"/>
            <w:sz w:val="20"/>
          </w:rPr>
          <w:t>))</w:t>
        </w:r>
      </w:ins>
    </w:p>
    <w:p w14:paraId="194CAC01" w14:textId="4099A05B" w:rsidR="006724D9" w:rsidRDefault="006724D9" w:rsidP="006724D9">
      <w:pPr>
        <w:jc w:val="both"/>
        <w:rPr>
          <w:ins w:id="253" w:author="Author"/>
          <w:rStyle w:val="CharPartText"/>
          <w:rFonts w:ascii="Arial" w:hAnsi="Arial" w:cs="Arial"/>
          <w:b/>
          <w:sz w:val="28"/>
          <w:szCs w:val="28"/>
        </w:rPr>
      </w:pPr>
      <w:ins w:id="254" w:author="Author">
        <w:r w:rsidRPr="00BE48F3">
          <w:rPr>
            <w:rStyle w:val="CharPartText"/>
            <w:rFonts w:ascii="Arial" w:hAnsi="Arial" w:cs="Arial"/>
            <w:b/>
            <w:sz w:val="28"/>
            <w:szCs w:val="28"/>
          </w:rPr>
          <w:t>Description of Area</w:t>
        </w:r>
        <w:r w:rsidR="00771446">
          <w:rPr>
            <w:rStyle w:val="CharPartText"/>
            <w:rFonts w:ascii="Arial" w:hAnsi="Arial" w:cs="Arial"/>
            <w:b/>
            <w:sz w:val="28"/>
            <w:szCs w:val="28"/>
          </w:rPr>
          <w:t>s</w:t>
        </w:r>
      </w:ins>
    </w:p>
    <w:p w14:paraId="2D6F7456" w14:textId="77777777" w:rsidR="006724D9" w:rsidRPr="00BE48F3" w:rsidRDefault="006724D9" w:rsidP="006724D9">
      <w:pPr>
        <w:jc w:val="both"/>
        <w:rPr>
          <w:ins w:id="255" w:author="Author"/>
          <w:rStyle w:val="CharSchPTNo"/>
          <w:rFonts w:ascii="Arial" w:hAnsi="Arial" w:cs="Arial"/>
          <w:b/>
          <w:sz w:val="28"/>
          <w:szCs w:val="28"/>
        </w:rPr>
      </w:pPr>
    </w:p>
    <w:p w14:paraId="27CED625" w14:textId="718A792C" w:rsidR="006724D9" w:rsidRDefault="006724D9" w:rsidP="006724D9">
      <w:pPr>
        <w:pStyle w:val="ListParagraph"/>
        <w:numPr>
          <w:ilvl w:val="0"/>
          <w:numId w:val="8"/>
        </w:numPr>
        <w:spacing w:after="240"/>
        <w:jc w:val="both"/>
        <w:rPr>
          <w:ins w:id="256" w:author="Author"/>
          <w:rFonts w:ascii="Times New Roman" w:hAnsi="Times New Roman"/>
          <w:sz w:val="24"/>
        </w:rPr>
      </w:pPr>
      <w:ins w:id="257" w:author="Author">
        <w:r>
          <w:rPr>
            <w:rFonts w:ascii="Times New Roman" w:hAnsi="Times New Roman"/>
            <w:sz w:val="24"/>
          </w:rPr>
          <w:t xml:space="preserve">Defined urban areas are </w:t>
        </w:r>
        <w:r w:rsidRPr="00D90692">
          <w:rPr>
            <w:rFonts w:ascii="Times New Roman" w:hAnsi="Times New Roman"/>
            <w:sz w:val="24"/>
          </w:rPr>
          <w:t xml:space="preserve">the areas </w:t>
        </w:r>
        <w:r>
          <w:rPr>
            <w:rFonts w:ascii="Times New Roman" w:hAnsi="Times New Roman"/>
            <w:sz w:val="24"/>
          </w:rPr>
          <w:t>named</w:t>
        </w:r>
        <w:r w:rsidRPr="00D90692">
          <w:rPr>
            <w:rFonts w:ascii="Times New Roman" w:hAnsi="Times New Roman"/>
            <w:sz w:val="24"/>
          </w:rPr>
          <w:t xml:space="preserve"> in Column 1 of the table below.</w:t>
        </w:r>
      </w:ins>
    </w:p>
    <w:p w14:paraId="44FA072F" w14:textId="7283364B" w:rsidR="006724D9" w:rsidRPr="00630F43" w:rsidRDefault="006724D9" w:rsidP="006724D9">
      <w:pPr>
        <w:pStyle w:val="ListParagraph"/>
        <w:numPr>
          <w:ilvl w:val="0"/>
          <w:numId w:val="8"/>
        </w:numPr>
        <w:spacing w:after="240"/>
        <w:jc w:val="both"/>
        <w:rPr>
          <w:ins w:id="258" w:author="Author"/>
          <w:rFonts w:ascii="Times New Roman" w:hAnsi="Times New Roman"/>
          <w:sz w:val="24"/>
        </w:rPr>
      </w:pPr>
      <w:ins w:id="259" w:author="Author">
        <w:r>
          <w:rPr>
            <w:rFonts w:ascii="Times New Roman" w:hAnsi="Times New Roman"/>
            <w:sz w:val="24"/>
          </w:rPr>
          <w:t>A defined urban area</w:t>
        </w:r>
        <w:r w:rsidRPr="00630F43">
          <w:rPr>
            <w:rFonts w:ascii="Times New Roman" w:hAnsi="Times New Roman"/>
            <w:sz w:val="24"/>
          </w:rPr>
          <w:t xml:space="preserve"> </w:t>
        </w:r>
        <w:r>
          <w:rPr>
            <w:rFonts w:ascii="Times New Roman" w:hAnsi="Times New Roman"/>
            <w:sz w:val="24"/>
          </w:rPr>
          <w:t xml:space="preserve">consists of </w:t>
        </w:r>
        <w:r w:rsidRPr="00630F43">
          <w:rPr>
            <w:rFonts w:ascii="Times New Roman" w:hAnsi="Times New Roman"/>
            <w:sz w:val="24"/>
          </w:rPr>
          <w:t>the aggregation of block areas referenced by HCIS identifiers used to describe it which are specified in the correspondin</w:t>
        </w:r>
        <w:r>
          <w:rPr>
            <w:rFonts w:ascii="Times New Roman" w:hAnsi="Times New Roman"/>
            <w:sz w:val="24"/>
          </w:rPr>
          <w:t>g Column 2 of the table below. (</w:t>
        </w:r>
        <w:r w:rsidRPr="00630F43">
          <w:rPr>
            <w:rFonts w:ascii="Times New Roman" w:hAnsi="Times New Roman"/>
            <w:sz w:val="24"/>
          </w:rPr>
          <w:t>Refer to the ASMG for a complete description of the naming convention referred to as the HCIS.</w:t>
        </w:r>
        <w:r>
          <w:rPr>
            <w:rFonts w:ascii="Times New Roman" w:hAnsi="Times New Roman"/>
            <w:sz w:val="24"/>
          </w:rPr>
          <w:t>)</w:t>
        </w:r>
      </w:ins>
    </w:p>
    <w:tbl>
      <w:tblPr>
        <w:tblStyle w:val="TableGrid"/>
        <w:tblW w:w="9209" w:type="dxa"/>
        <w:tblInd w:w="-5" w:type="dxa"/>
        <w:tblLayout w:type="fixed"/>
        <w:tblLook w:val="04A0" w:firstRow="1" w:lastRow="0" w:firstColumn="1" w:lastColumn="0" w:noHBand="0" w:noVBand="1"/>
        <w:tblCaption w:val="Shows name and HCIS identifiers."/>
      </w:tblPr>
      <w:tblGrid>
        <w:gridCol w:w="1460"/>
        <w:gridCol w:w="7749"/>
      </w:tblGrid>
      <w:tr w:rsidR="006724D9" w:rsidRPr="00D90692" w14:paraId="1FFB7CBF" w14:textId="77777777" w:rsidTr="000E3581">
        <w:trPr>
          <w:cantSplit/>
          <w:tblHeader/>
          <w:ins w:id="260" w:author="Author"/>
        </w:trPr>
        <w:tc>
          <w:tcPr>
            <w:tcW w:w="1460" w:type="dxa"/>
            <w:shd w:val="clear" w:color="auto" w:fill="404040" w:themeFill="text1" w:themeFillTint="BF"/>
            <w:vAlign w:val="center"/>
          </w:tcPr>
          <w:p w14:paraId="46F26353" w14:textId="77777777" w:rsidR="006724D9" w:rsidRPr="00D90692" w:rsidRDefault="006724D9" w:rsidP="000E3581">
            <w:pPr>
              <w:pStyle w:val="TableHeading"/>
              <w:keepNext/>
              <w:keepLines/>
              <w:rPr>
                <w:ins w:id="261" w:author="Author"/>
                <w:rFonts w:ascii="Times New Roman" w:hAnsi="Times New Roman"/>
                <w:color w:val="FFFFFF" w:themeColor="background1"/>
              </w:rPr>
            </w:pPr>
            <w:ins w:id="262" w:author="Author">
              <w:r w:rsidRPr="00D90692">
                <w:rPr>
                  <w:rFonts w:ascii="Times New Roman" w:hAnsi="Times New Roman"/>
                  <w:color w:val="FFFFFF" w:themeColor="background1"/>
                </w:rPr>
                <w:t>Column 1</w:t>
              </w:r>
            </w:ins>
          </w:p>
          <w:p w14:paraId="5BD94B68" w14:textId="77777777" w:rsidR="006724D9" w:rsidRPr="00D90692" w:rsidRDefault="006724D9" w:rsidP="000E3581">
            <w:pPr>
              <w:pStyle w:val="TableHeading"/>
              <w:keepNext/>
              <w:keepLines/>
              <w:rPr>
                <w:ins w:id="263" w:author="Author"/>
                <w:rFonts w:ascii="Times New Roman" w:hAnsi="Times New Roman"/>
                <w:color w:val="FFFFFF" w:themeColor="background1"/>
              </w:rPr>
            </w:pPr>
            <w:ins w:id="264" w:author="Author">
              <w:r w:rsidRPr="00D90692">
                <w:rPr>
                  <w:rFonts w:ascii="Times New Roman" w:hAnsi="Times New Roman"/>
                  <w:color w:val="FFFFFF" w:themeColor="background1"/>
                </w:rPr>
                <w:t>Name</w:t>
              </w:r>
            </w:ins>
          </w:p>
        </w:tc>
        <w:tc>
          <w:tcPr>
            <w:tcW w:w="7749" w:type="dxa"/>
            <w:shd w:val="clear" w:color="auto" w:fill="404040" w:themeFill="text1" w:themeFillTint="BF"/>
            <w:vAlign w:val="center"/>
          </w:tcPr>
          <w:p w14:paraId="3A2EAFF8" w14:textId="77777777" w:rsidR="006724D9" w:rsidRPr="00D90692" w:rsidRDefault="006724D9" w:rsidP="000E3581">
            <w:pPr>
              <w:pStyle w:val="TableHeading"/>
              <w:keepNext/>
              <w:keepLines/>
              <w:rPr>
                <w:ins w:id="265" w:author="Author"/>
                <w:rFonts w:ascii="Times New Roman" w:hAnsi="Times New Roman"/>
                <w:color w:val="FFFFFF" w:themeColor="background1"/>
              </w:rPr>
            </w:pPr>
            <w:ins w:id="266" w:author="Author">
              <w:r w:rsidRPr="00D90692">
                <w:rPr>
                  <w:rFonts w:ascii="Times New Roman" w:hAnsi="Times New Roman"/>
                  <w:color w:val="FFFFFF" w:themeColor="background1"/>
                </w:rPr>
                <w:t>Column 2</w:t>
              </w:r>
            </w:ins>
          </w:p>
          <w:p w14:paraId="2C21991B" w14:textId="77777777" w:rsidR="006724D9" w:rsidRPr="00D90692" w:rsidRDefault="006724D9" w:rsidP="000E3581">
            <w:pPr>
              <w:pStyle w:val="TableHeading"/>
              <w:keepNext/>
              <w:keepLines/>
              <w:rPr>
                <w:ins w:id="267" w:author="Author"/>
                <w:rFonts w:ascii="Times New Roman" w:hAnsi="Times New Roman"/>
                <w:color w:val="FFFFFF" w:themeColor="background1"/>
              </w:rPr>
            </w:pPr>
            <w:ins w:id="268" w:author="Author">
              <w:r w:rsidRPr="00D90692">
                <w:rPr>
                  <w:rFonts w:ascii="Times New Roman" w:hAnsi="Times New Roman"/>
                  <w:color w:val="FFFFFF" w:themeColor="background1"/>
                </w:rPr>
                <w:t>HCIS Identifiers</w:t>
              </w:r>
            </w:ins>
          </w:p>
        </w:tc>
      </w:tr>
      <w:tr w:rsidR="00750AD8" w:rsidRPr="00D90692" w14:paraId="29131686" w14:textId="77777777" w:rsidTr="00750AD8">
        <w:trPr>
          <w:cantSplit/>
          <w:ins w:id="269" w:author="Author"/>
        </w:trPr>
        <w:tc>
          <w:tcPr>
            <w:tcW w:w="1460" w:type="dxa"/>
          </w:tcPr>
          <w:p w14:paraId="0DED805C" w14:textId="3039C9C0" w:rsidR="00750AD8" w:rsidRPr="00D90692" w:rsidRDefault="00750AD8" w:rsidP="00750AD8">
            <w:pPr>
              <w:pStyle w:val="TableBody"/>
              <w:keepNext/>
              <w:keepLines/>
              <w:spacing w:after="120"/>
              <w:rPr>
                <w:ins w:id="270" w:author="Author"/>
                <w:rFonts w:ascii="Times New Roman" w:hAnsi="Times New Roman"/>
              </w:rPr>
            </w:pPr>
            <w:ins w:id="271" w:author="Author">
              <w:r>
                <w:t>Adelaide</w:t>
              </w:r>
            </w:ins>
          </w:p>
        </w:tc>
        <w:tc>
          <w:tcPr>
            <w:tcW w:w="7749" w:type="dxa"/>
          </w:tcPr>
          <w:p w14:paraId="6B61FC25" w14:textId="33FD8AD1" w:rsidR="00750AD8" w:rsidRPr="00D90692" w:rsidRDefault="00750AD8" w:rsidP="00750AD8">
            <w:pPr>
              <w:pStyle w:val="TableBody"/>
              <w:keepNext/>
              <w:keepLines/>
              <w:spacing w:after="120"/>
              <w:rPr>
                <w:ins w:id="272" w:author="Author"/>
                <w:rFonts w:ascii="Times New Roman" w:hAnsi="Times New Roman"/>
              </w:rPr>
            </w:pPr>
            <w:ins w:id="273" w:author="Author">
              <w:r>
                <w:t>IW3N, IW3O4, IW3O5, IW3O7, IW3O8, IW6B1, IW6B2, IW6B3, IW6B5, IW6B6</w:t>
              </w:r>
            </w:ins>
          </w:p>
        </w:tc>
      </w:tr>
      <w:tr w:rsidR="00750AD8" w:rsidRPr="00D90692" w14:paraId="158BE6C9" w14:textId="77777777" w:rsidTr="00750AD8">
        <w:trPr>
          <w:cantSplit/>
          <w:ins w:id="274" w:author="Author"/>
        </w:trPr>
        <w:tc>
          <w:tcPr>
            <w:tcW w:w="1460" w:type="dxa"/>
          </w:tcPr>
          <w:p w14:paraId="5C53C88D" w14:textId="20C33305" w:rsidR="00750AD8" w:rsidRPr="00D90692" w:rsidRDefault="00750AD8" w:rsidP="00750AD8">
            <w:pPr>
              <w:pStyle w:val="TableBody"/>
              <w:keepNext/>
              <w:keepLines/>
              <w:spacing w:after="120"/>
              <w:rPr>
                <w:ins w:id="275" w:author="Author"/>
                <w:rFonts w:ascii="Times New Roman" w:hAnsi="Times New Roman"/>
              </w:rPr>
            </w:pPr>
            <w:ins w:id="276" w:author="Author">
              <w:r>
                <w:t>Brisbane</w:t>
              </w:r>
            </w:ins>
          </w:p>
        </w:tc>
        <w:tc>
          <w:tcPr>
            <w:tcW w:w="7749" w:type="dxa"/>
          </w:tcPr>
          <w:p w14:paraId="1541BA11" w14:textId="7B88F80A" w:rsidR="00750AD8" w:rsidRPr="00D90692" w:rsidRDefault="00750AD8" w:rsidP="00750AD8">
            <w:pPr>
              <w:pStyle w:val="TableBody"/>
              <w:keepNext/>
              <w:keepLines/>
              <w:spacing w:after="120"/>
              <w:rPr>
                <w:ins w:id="277" w:author="Author"/>
                <w:rFonts w:ascii="Times New Roman" w:hAnsi="Times New Roman"/>
              </w:rPr>
            </w:pPr>
            <w:ins w:id="278" w:author="Author">
              <w:r>
                <w:t>NT9B, NT9C, NT9D, NT9E, NT9F, NT9G, NT9H, NT9K, NT9L, NT8H3, NT8L2, NT8L3, NT8L5, NT8L6, NT8L8, NT8L9, NT9A6, NT9A7, NT9A8, NT9A9, NT9I1, NT9I2, NT9I3, NT9I4, NT9I5, NT9I6, NT9J1, NT9J2, NT9J3, NT9J4, NT9J5, NT9J6, NT9J9, NT9N5, NT9N6, NT9N8, NT9N9, NT9O4, NT9O7, NU3B2, NU3B3, NU3C1, NU3C4</w:t>
              </w:r>
            </w:ins>
          </w:p>
        </w:tc>
      </w:tr>
      <w:tr w:rsidR="00750AD8" w:rsidRPr="00D90692" w:rsidDel="00866481" w14:paraId="4068250B" w14:textId="77777777" w:rsidTr="00750AD8">
        <w:trPr>
          <w:cantSplit/>
          <w:ins w:id="279" w:author="Author"/>
        </w:trPr>
        <w:tc>
          <w:tcPr>
            <w:tcW w:w="1460" w:type="dxa"/>
          </w:tcPr>
          <w:p w14:paraId="332160DF" w14:textId="50A0A4CC" w:rsidR="00750AD8" w:rsidRPr="00D90692" w:rsidRDefault="00750AD8" w:rsidP="00750AD8">
            <w:pPr>
              <w:pStyle w:val="TableBody"/>
              <w:keepNext/>
              <w:keepLines/>
              <w:spacing w:after="120"/>
              <w:rPr>
                <w:ins w:id="280" w:author="Author"/>
                <w:rFonts w:ascii="Times New Roman" w:hAnsi="Times New Roman"/>
              </w:rPr>
            </w:pPr>
            <w:ins w:id="281" w:author="Author">
              <w:r>
                <w:t xml:space="preserve">Canberra </w:t>
              </w:r>
            </w:ins>
          </w:p>
        </w:tc>
        <w:tc>
          <w:tcPr>
            <w:tcW w:w="7749" w:type="dxa"/>
          </w:tcPr>
          <w:p w14:paraId="228E192A" w14:textId="3DDF080B" w:rsidR="00750AD8" w:rsidRPr="00D90692" w:rsidDel="00866481" w:rsidRDefault="00750AD8" w:rsidP="00750AD8">
            <w:pPr>
              <w:pStyle w:val="TableBody"/>
              <w:keepNext/>
              <w:keepLines/>
              <w:spacing w:after="120"/>
              <w:rPr>
                <w:ins w:id="282" w:author="Author"/>
                <w:rFonts w:ascii="Times New Roman" w:hAnsi="Times New Roman"/>
              </w:rPr>
            </w:pPr>
            <w:ins w:id="283" w:author="Author">
              <w:r>
                <w:t>MW4D, MW4H, MW5A, MW5B, MW5E, MW5F, MW2M5, MW2M6, MW2M7, MW2M8, MW2M9, MW2N4, MW2N5, MW2N7, MW2N8, MW2N9, MW4L1, MW4L2, MW4L3, MW4L5, MW4L6, MW5I1, MW5I2, MW5I3, MW5I4, MW5I5, MW5I6, MW5J1, MW5J2, MW5J4, MW5J5</w:t>
              </w:r>
            </w:ins>
          </w:p>
        </w:tc>
      </w:tr>
      <w:tr w:rsidR="00750AD8" w:rsidRPr="00D90692" w:rsidDel="00866481" w14:paraId="7570DD1C" w14:textId="77777777" w:rsidTr="000E3581">
        <w:trPr>
          <w:cantSplit/>
          <w:ins w:id="284" w:author="Author"/>
        </w:trPr>
        <w:tc>
          <w:tcPr>
            <w:tcW w:w="1460" w:type="dxa"/>
          </w:tcPr>
          <w:p w14:paraId="7661E717" w14:textId="304450FC" w:rsidR="00750AD8" w:rsidRPr="00D90692" w:rsidRDefault="00750AD8" w:rsidP="00750AD8">
            <w:pPr>
              <w:pStyle w:val="TableBody"/>
              <w:keepNext/>
              <w:keepLines/>
              <w:spacing w:after="120"/>
              <w:rPr>
                <w:ins w:id="285" w:author="Author"/>
                <w:rFonts w:ascii="Times New Roman" w:hAnsi="Times New Roman"/>
              </w:rPr>
            </w:pPr>
            <w:ins w:id="286" w:author="Author">
              <w:r>
                <w:t>Melbourne</w:t>
              </w:r>
            </w:ins>
          </w:p>
        </w:tc>
        <w:tc>
          <w:tcPr>
            <w:tcW w:w="7749" w:type="dxa"/>
          </w:tcPr>
          <w:p w14:paraId="24EB643A" w14:textId="47E395DC" w:rsidR="00750AD8" w:rsidRPr="00D90692" w:rsidRDefault="00750AD8" w:rsidP="00750AD8">
            <w:pPr>
              <w:pStyle w:val="TableBody"/>
              <w:keepNext/>
              <w:keepLines/>
              <w:spacing w:after="120"/>
              <w:rPr>
                <w:ins w:id="287" w:author="Author"/>
                <w:rFonts w:ascii="Times New Roman" w:hAnsi="Times New Roman"/>
              </w:rPr>
            </w:pPr>
            <w:ins w:id="288" w:author="Author">
              <w:r>
                <w:t>KX3P, KX3L6, KX3L7, KX3L8, KX3L9, KX6D1, KX6D2, KX6D3, KX6D5, KX6D6, LX1M, LX1I7, LX1N4, LX4A1, LX4A2, LX4A3, LX4A4, LX4A5, LX4B1</w:t>
              </w:r>
            </w:ins>
          </w:p>
        </w:tc>
      </w:tr>
      <w:tr w:rsidR="00750AD8" w:rsidRPr="00D90692" w:rsidDel="00866481" w14:paraId="08EE19D0" w14:textId="77777777" w:rsidTr="000E3581">
        <w:trPr>
          <w:cantSplit/>
          <w:ins w:id="289" w:author="Author"/>
        </w:trPr>
        <w:tc>
          <w:tcPr>
            <w:tcW w:w="1460" w:type="dxa"/>
          </w:tcPr>
          <w:p w14:paraId="1DD40B71" w14:textId="00F8E940" w:rsidR="00750AD8" w:rsidRPr="00D90692" w:rsidRDefault="00750AD8" w:rsidP="00750AD8">
            <w:pPr>
              <w:pStyle w:val="TableBody"/>
              <w:keepNext/>
              <w:keepLines/>
              <w:spacing w:after="120"/>
              <w:rPr>
                <w:ins w:id="290" w:author="Author"/>
                <w:rFonts w:ascii="Times New Roman" w:hAnsi="Times New Roman"/>
              </w:rPr>
            </w:pPr>
            <w:ins w:id="291" w:author="Author">
              <w:r>
                <w:t>Perth</w:t>
              </w:r>
            </w:ins>
          </w:p>
        </w:tc>
        <w:tc>
          <w:tcPr>
            <w:tcW w:w="7749" w:type="dxa"/>
          </w:tcPr>
          <w:p w14:paraId="6AC7AABE" w14:textId="6818E4EF" w:rsidR="00750AD8" w:rsidRPr="00D90692" w:rsidRDefault="00750AD8" w:rsidP="00750AD8">
            <w:pPr>
              <w:pStyle w:val="TableBody"/>
              <w:keepNext/>
              <w:keepLines/>
              <w:spacing w:after="120"/>
              <w:rPr>
                <w:ins w:id="292" w:author="Author"/>
                <w:rFonts w:ascii="Times New Roman" w:hAnsi="Times New Roman"/>
              </w:rPr>
            </w:pPr>
            <w:ins w:id="293" w:author="Author">
              <w:r>
                <w:t>BV1M, BV1N, BV1O, BV4A, BV4B, BV4C, BV1L5, BV1L8, BV1P1, BV1P2, BV1P4, BV1P5, BV1P7, BV1P8, BV4D1, BV4D2, BV4E1, BV4E2, BV4E3, BV4F1, BV4F2, BV4F3, BV4G1, BV4G2, BV1P9, BV4D3, BV4D4, BV4G3</w:t>
              </w:r>
            </w:ins>
          </w:p>
        </w:tc>
      </w:tr>
      <w:tr w:rsidR="00750AD8" w:rsidRPr="00D90692" w:rsidDel="00866481" w14:paraId="593A6330" w14:textId="77777777" w:rsidTr="000E3581">
        <w:trPr>
          <w:cantSplit/>
          <w:ins w:id="294" w:author="Author"/>
        </w:trPr>
        <w:tc>
          <w:tcPr>
            <w:tcW w:w="1460" w:type="dxa"/>
          </w:tcPr>
          <w:p w14:paraId="3160EB7F" w14:textId="1E1396DE" w:rsidR="00750AD8" w:rsidRPr="00D90692" w:rsidRDefault="00750AD8" w:rsidP="00750AD8">
            <w:pPr>
              <w:pStyle w:val="TableBody"/>
              <w:keepNext/>
              <w:keepLines/>
              <w:spacing w:after="120"/>
              <w:rPr>
                <w:ins w:id="295" w:author="Author"/>
                <w:rFonts w:ascii="Times New Roman" w:hAnsi="Times New Roman"/>
              </w:rPr>
            </w:pPr>
            <w:ins w:id="296" w:author="Author">
              <w:r>
                <w:t>Sydney</w:t>
              </w:r>
            </w:ins>
          </w:p>
        </w:tc>
        <w:tc>
          <w:tcPr>
            <w:tcW w:w="7749" w:type="dxa"/>
          </w:tcPr>
          <w:p w14:paraId="6E37440C" w14:textId="708F931E" w:rsidR="00750AD8" w:rsidRPr="00D90692" w:rsidRDefault="00750AD8" w:rsidP="00750AD8">
            <w:pPr>
              <w:pStyle w:val="TableBody"/>
              <w:keepNext/>
              <w:keepLines/>
              <w:spacing w:after="120"/>
              <w:rPr>
                <w:ins w:id="297" w:author="Author"/>
                <w:rFonts w:ascii="Times New Roman" w:hAnsi="Times New Roman"/>
              </w:rPr>
            </w:pPr>
            <w:ins w:id="298" w:author="Author">
              <w:r>
                <w:t>NV7G, NV7H, NV7J, NV7K, NV7L, NV7M, NV7N, NV7O, NV7P, NW1A, NW1B, NW1C, NW1D, NW1E, NW1F, NW1G, NW1H, MV9P2, MV9P3, MV9P5, MV9P6, MV9P7, MV9P8, MV9P9, MW3D1, MW3D2, MW3D3, MW3D5, MW3D6, MW3D8, MW3D9, MW3H2, MW3H3, MW3H5, MW3H6, MW3H9, MW3L2, MW3L3, NV4O7, NV4O8, NV4O9, NV4P7, NV7F6, NV7F8, NV7F9, NV7I6, NV7I8, NV7I9, NW1I1, NW1I2, NW1I3, NW1J1, NW1J2, NW1J3, NW1K1, NW1K2, NW1K3, NW1L1, NW1L2, NW1L3</w:t>
              </w:r>
            </w:ins>
          </w:p>
        </w:tc>
      </w:tr>
    </w:tbl>
    <w:p w14:paraId="05DF656D" w14:textId="77777777" w:rsidR="006724D9" w:rsidRPr="00537388" w:rsidRDefault="006724D9" w:rsidP="006724D9">
      <w:pPr>
        <w:rPr>
          <w:ins w:id="299" w:author="Author"/>
        </w:rPr>
      </w:pPr>
    </w:p>
    <w:p w14:paraId="6642A996" w14:textId="77777777" w:rsidR="006724D9" w:rsidRPr="00537388" w:rsidRDefault="006724D9" w:rsidP="006724D9">
      <w:pPr>
        <w:rPr>
          <w:ins w:id="300" w:author="Author"/>
        </w:rPr>
      </w:pPr>
    </w:p>
    <w:p w14:paraId="349787E2" w14:textId="77777777" w:rsidR="00E56DF7" w:rsidRDefault="00E56DF7">
      <w:pPr>
        <w:rPr>
          <w:position w:val="-10"/>
        </w:rPr>
      </w:pPr>
    </w:p>
    <w:p w14:paraId="60551EA2" w14:textId="216C9850" w:rsidR="00AA24C9" w:rsidRDefault="00AA24C9">
      <w:pPr>
        <w:rPr>
          <w:position w:val="-10"/>
        </w:rPr>
      </w:pPr>
      <w:r>
        <w:rPr>
          <w:position w:val="-10"/>
        </w:rPr>
        <w:br w:type="page"/>
      </w:r>
    </w:p>
    <w:p w14:paraId="4FF44879" w14:textId="77777777" w:rsidR="00B8149E" w:rsidRPr="003011CD" w:rsidRDefault="00B8149E" w:rsidP="00B8149E">
      <w:pPr>
        <w:pStyle w:val="ActHead5"/>
        <w:spacing w:before="0"/>
        <w:ind w:left="0" w:firstLine="0"/>
        <w:rPr>
          <w:b w:val="0"/>
          <w:sz w:val="32"/>
          <w:szCs w:val="32"/>
        </w:rPr>
      </w:pPr>
      <w:bookmarkStart w:id="301" w:name="_Toc292352367"/>
      <w:r w:rsidRPr="003011CD">
        <w:rPr>
          <w:rStyle w:val="CharSectno"/>
          <w:sz w:val="32"/>
          <w:szCs w:val="32"/>
        </w:rPr>
        <w:lastRenderedPageBreak/>
        <w:t xml:space="preserve">Endnotes </w:t>
      </w:r>
    </w:p>
    <w:p w14:paraId="698D1B07" w14:textId="77777777" w:rsidR="00B8149E" w:rsidRPr="003011CD" w:rsidRDefault="00B8149E" w:rsidP="00B8149E">
      <w:pPr>
        <w:spacing w:before="280" w:after="120" w:line="240" w:lineRule="atLeast"/>
        <w:rPr>
          <w:b/>
        </w:rPr>
      </w:pPr>
      <w:r w:rsidRPr="003011CD">
        <w:rPr>
          <w:b/>
        </w:rPr>
        <w:t>Endnote 1 – About the endnotes</w:t>
      </w:r>
    </w:p>
    <w:p w14:paraId="6552C9E9" w14:textId="77777777" w:rsidR="00B8149E" w:rsidRPr="003011CD" w:rsidRDefault="00B8149E" w:rsidP="00B8149E">
      <w:pPr>
        <w:spacing w:before="120" w:after="120" w:line="260" w:lineRule="atLeast"/>
      </w:pPr>
      <w:r w:rsidRPr="003011CD">
        <w:t>The endnotes provide information about this compilation and the compiled law.</w:t>
      </w:r>
    </w:p>
    <w:p w14:paraId="3418DED7" w14:textId="77777777" w:rsidR="00B8149E" w:rsidRPr="003011CD" w:rsidRDefault="00B8149E" w:rsidP="00B8149E">
      <w:pPr>
        <w:spacing w:before="120" w:after="120" w:line="260" w:lineRule="atLeast"/>
      </w:pPr>
      <w:r w:rsidRPr="003011CD">
        <w:t>Endnote 2 (Abbreviation key) sets out abbreviations that may be used in the endnotes.</w:t>
      </w:r>
    </w:p>
    <w:p w14:paraId="3929A6DD" w14:textId="77777777" w:rsidR="00B8149E" w:rsidRPr="003011CD" w:rsidRDefault="00B8149E" w:rsidP="00B8149E">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0DF32E13" w14:textId="77777777" w:rsidR="00B8149E" w:rsidRPr="003011CD" w:rsidRDefault="00B8149E" w:rsidP="00B8149E">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453B54CF" w14:textId="77777777" w:rsidR="00B8149E" w:rsidRPr="003011CD" w:rsidRDefault="00B8149E" w:rsidP="00B8149E">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10317519" w14:textId="77777777" w:rsidR="00B8149E" w:rsidRPr="003011CD" w:rsidRDefault="00B8149E" w:rsidP="00B8149E">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B8149E" w:rsidRPr="003011CD" w14:paraId="70997BA9" w14:textId="77777777" w:rsidTr="00B256A5">
        <w:tc>
          <w:tcPr>
            <w:tcW w:w="2679" w:type="pct"/>
            <w:hideMark/>
          </w:tcPr>
          <w:p w14:paraId="54660923" w14:textId="77777777" w:rsidR="00B8149E" w:rsidRPr="003011CD" w:rsidRDefault="00B8149E" w:rsidP="00B256A5">
            <w:pPr>
              <w:spacing w:before="60"/>
              <w:rPr>
                <w:sz w:val="20"/>
              </w:rPr>
            </w:pPr>
            <w:r w:rsidRPr="003011CD">
              <w:rPr>
                <w:sz w:val="20"/>
              </w:rPr>
              <w:t>ad = added or inserted</w:t>
            </w:r>
          </w:p>
        </w:tc>
        <w:tc>
          <w:tcPr>
            <w:tcW w:w="2321" w:type="pct"/>
            <w:hideMark/>
          </w:tcPr>
          <w:p w14:paraId="6979615F" w14:textId="77777777" w:rsidR="00B8149E" w:rsidRPr="003011CD" w:rsidRDefault="00B8149E" w:rsidP="00B256A5">
            <w:pPr>
              <w:spacing w:before="60"/>
              <w:rPr>
                <w:sz w:val="20"/>
              </w:rPr>
            </w:pPr>
            <w:r w:rsidRPr="003011CD">
              <w:rPr>
                <w:sz w:val="20"/>
              </w:rPr>
              <w:t xml:space="preserve">(md not incorp) = misdescribed amendment </w:t>
            </w:r>
          </w:p>
        </w:tc>
      </w:tr>
      <w:tr w:rsidR="00B8149E" w:rsidRPr="003011CD" w14:paraId="2BD8B973" w14:textId="77777777" w:rsidTr="00B256A5">
        <w:tc>
          <w:tcPr>
            <w:tcW w:w="2679" w:type="pct"/>
            <w:hideMark/>
          </w:tcPr>
          <w:p w14:paraId="4B29EFCA" w14:textId="77777777" w:rsidR="00B8149E" w:rsidRPr="003011CD" w:rsidRDefault="00B8149E" w:rsidP="00B256A5">
            <w:pPr>
              <w:spacing w:before="60"/>
              <w:rPr>
                <w:sz w:val="20"/>
              </w:rPr>
            </w:pPr>
            <w:r w:rsidRPr="003011CD">
              <w:rPr>
                <w:sz w:val="20"/>
              </w:rPr>
              <w:t>am = amended</w:t>
            </w:r>
          </w:p>
        </w:tc>
        <w:tc>
          <w:tcPr>
            <w:tcW w:w="2321" w:type="pct"/>
            <w:hideMark/>
          </w:tcPr>
          <w:p w14:paraId="22E0F9B7" w14:textId="77777777" w:rsidR="00B8149E" w:rsidRPr="003011CD" w:rsidRDefault="00B8149E" w:rsidP="00B256A5">
            <w:pPr>
              <w:ind w:left="318" w:hanging="318"/>
              <w:rPr>
                <w:sz w:val="20"/>
              </w:rPr>
            </w:pPr>
            <w:r w:rsidRPr="003011CD">
              <w:rPr>
                <w:sz w:val="20"/>
              </w:rPr>
              <w:t xml:space="preserve">   cannot be given effect</w:t>
            </w:r>
          </w:p>
        </w:tc>
      </w:tr>
      <w:tr w:rsidR="00B8149E" w:rsidRPr="003011CD" w14:paraId="6DE31F21" w14:textId="77777777" w:rsidTr="00B256A5">
        <w:tc>
          <w:tcPr>
            <w:tcW w:w="2679" w:type="pct"/>
            <w:hideMark/>
          </w:tcPr>
          <w:p w14:paraId="344F2DB2" w14:textId="77777777" w:rsidR="00B8149E" w:rsidRPr="003011CD" w:rsidRDefault="00B8149E" w:rsidP="00B256A5">
            <w:pPr>
              <w:spacing w:before="60"/>
              <w:rPr>
                <w:sz w:val="20"/>
              </w:rPr>
            </w:pPr>
            <w:r w:rsidRPr="003011CD">
              <w:rPr>
                <w:sz w:val="20"/>
              </w:rPr>
              <w:t>amdt = amendment</w:t>
            </w:r>
          </w:p>
        </w:tc>
        <w:tc>
          <w:tcPr>
            <w:tcW w:w="2321" w:type="pct"/>
            <w:hideMark/>
          </w:tcPr>
          <w:p w14:paraId="5C98D2FD" w14:textId="77777777" w:rsidR="00B8149E" w:rsidRPr="003011CD" w:rsidRDefault="00B8149E" w:rsidP="00B256A5">
            <w:pPr>
              <w:spacing w:before="60"/>
              <w:rPr>
                <w:sz w:val="20"/>
              </w:rPr>
            </w:pPr>
            <w:r w:rsidRPr="003011CD">
              <w:rPr>
                <w:sz w:val="20"/>
              </w:rPr>
              <w:t>mod = modified/modification</w:t>
            </w:r>
          </w:p>
        </w:tc>
      </w:tr>
      <w:tr w:rsidR="00B8149E" w:rsidRPr="003011CD" w14:paraId="30C8EF22" w14:textId="77777777" w:rsidTr="00B256A5">
        <w:tc>
          <w:tcPr>
            <w:tcW w:w="2679" w:type="pct"/>
            <w:hideMark/>
          </w:tcPr>
          <w:p w14:paraId="3D2E326B" w14:textId="77777777" w:rsidR="00B8149E" w:rsidRPr="003011CD" w:rsidRDefault="00B8149E" w:rsidP="00B256A5">
            <w:pPr>
              <w:spacing w:before="60"/>
              <w:rPr>
                <w:sz w:val="20"/>
              </w:rPr>
            </w:pPr>
            <w:r w:rsidRPr="003011CD">
              <w:rPr>
                <w:sz w:val="20"/>
              </w:rPr>
              <w:t>c = clause(s)</w:t>
            </w:r>
          </w:p>
        </w:tc>
        <w:tc>
          <w:tcPr>
            <w:tcW w:w="2321" w:type="pct"/>
            <w:hideMark/>
          </w:tcPr>
          <w:p w14:paraId="30510F69" w14:textId="77777777" w:rsidR="00B8149E" w:rsidRPr="003011CD" w:rsidRDefault="00B8149E" w:rsidP="00B256A5">
            <w:pPr>
              <w:spacing w:before="60"/>
              <w:rPr>
                <w:sz w:val="20"/>
              </w:rPr>
            </w:pPr>
            <w:r w:rsidRPr="003011CD">
              <w:rPr>
                <w:sz w:val="20"/>
              </w:rPr>
              <w:t>No. = Number(s)</w:t>
            </w:r>
          </w:p>
        </w:tc>
      </w:tr>
      <w:tr w:rsidR="00B8149E" w:rsidRPr="003011CD" w14:paraId="1EFB3292" w14:textId="77777777" w:rsidTr="00B256A5">
        <w:tc>
          <w:tcPr>
            <w:tcW w:w="2679" w:type="pct"/>
            <w:hideMark/>
          </w:tcPr>
          <w:p w14:paraId="278AC9D7" w14:textId="77777777" w:rsidR="00B8149E" w:rsidRPr="003011CD" w:rsidRDefault="00B8149E" w:rsidP="00B256A5">
            <w:pPr>
              <w:spacing w:before="60"/>
              <w:rPr>
                <w:sz w:val="20"/>
              </w:rPr>
            </w:pPr>
            <w:r w:rsidRPr="003011CD">
              <w:rPr>
                <w:sz w:val="20"/>
              </w:rPr>
              <w:t>Ch = Chapter(s)</w:t>
            </w:r>
          </w:p>
        </w:tc>
        <w:tc>
          <w:tcPr>
            <w:tcW w:w="2321" w:type="pct"/>
            <w:hideMark/>
          </w:tcPr>
          <w:p w14:paraId="126DF275" w14:textId="77777777" w:rsidR="00B8149E" w:rsidRPr="003011CD" w:rsidRDefault="00B8149E" w:rsidP="00B256A5">
            <w:pPr>
              <w:spacing w:before="60"/>
              <w:rPr>
                <w:sz w:val="20"/>
              </w:rPr>
            </w:pPr>
            <w:r w:rsidRPr="003011CD">
              <w:rPr>
                <w:sz w:val="20"/>
              </w:rPr>
              <w:t>par = paragraph(s)/subparagraph(s)</w:t>
            </w:r>
          </w:p>
        </w:tc>
      </w:tr>
      <w:tr w:rsidR="00B8149E" w:rsidRPr="003011CD" w14:paraId="62B6B391" w14:textId="77777777" w:rsidTr="00B256A5">
        <w:tc>
          <w:tcPr>
            <w:tcW w:w="2679" w:type="pct"/>
            <w:hideMark/>
          </w:tcPr>
          <w:p w14:paraId="25CFCA21" w14:textId="77777777" w:rsidR="00B8149E" w:rsidRPr="003011CD" w:rsidRDefault="00B8149E" w:rsidP="00B256A5">
            <w:pPr>
              <w:spacing w:before="60"/>
              <w:rPr>
                <w:sz w:val="20"/>
              </w:rPr>
            </w:pPr>
            <w:r w:rsidRPr="003011CD">
              <w:rPr>
                <w:sz w:val="20"/>
              </w:rPr>
              <w:t>Dict = Dictionary</w:t>
            </w:r>
          </w:p>
        </w:tc>
        <w:tc>
          <w:tcPr>
            <w:tcW w:w="2321" w:type="pct"/>
            <w:hideMark/>
          </w:tcPr>
          <w:p w14:paraId="2F8A2B95" w14:textId="77777777" w:rsidR="00B8149E" w:rsidRPr="003011CD" w:rsidRDefault="00B8149E" w:rsidP="00B256A5">
            <w:pPr>
              <w:spacing w:before="60"/>
              <w:rPr>
                <w:sz w:val="20"/>
              </w:rPr>
            </w:pPr>
            <w:r w:rsidRPr="003011CD">
              <w:rPr>
                <w:sz w:val="20"/>
              </w:rPr>
              <w:t>Pt = Part(s)</w:t>
            </w:r>
          </w:p>
        </w:tc>
      </w:tr>
      <w:tr w:rsidR="00B8149E" w:rsidRPr="003011CD" w14:paraId="463AC7B5" w14:textId="77777777" w:rsidTr="00B256A5">
        <w:tc>
          <w:tcPr>
            <w:tcW w:w="2679" w:type="pct"/>
            <w:hideMark/>
          </w:tcPr>
          <w:p w14:paraId="1613A39C" w14:textId="77777777" w:rsidR="00B8149E" w:rsidRPr="003011CD" w:rsidRDefault="00B8149E" w:rsidP="00B256A5">
            <w:pPr>
              <w:spacing w:before="60"/>
              <w:rPr>
                <w:sz w:val="20"/>
              </w:rPr>
            </w:pPr>
            <w:r w:rsidRPr="003011CD">
              <w:rPr>
                <w:sz w:val="20"/>
              </w:rPr>
              <w:t>Div = Division(s)</w:t>
            </w:r>
          </w:p>
        </w:tc>
        <w:tc>
          <w:tcPr>
            <w:tcW w:w="2321" w:type="pct"/>
            <w:hideMark/>
          </w:tcPr>
          <w:p w14:paraId="0A785AA9" w14:textId="77777777" w:rsidR="00B8149E" w:rsidRPr="003011CD" w:rsidRDefault="00B8149E" w:rsidP="00B256A5">
            <w:pPr>
              <w:spacing w:before="60"/>
              <w:rPr>
                <w:sz w:val="20"/>
              </w:rPr>
            </w:pPr>
            <w:r w:rsidRPr="003011CD">
              <w:rPr>
                <w:sz w:val="20"/>
              </w:rPr>
              <w:t>rep = repealed</w:t>
            </w:r>
          </w:p>
        </w:tc>
      </w:tr>
      <w:tr w:rsidR="00B8149E" w:rsidRPr="003011CD" w14:paraId="7694181A" w14:textId="77777777" w:rsidTr="00B256A5">
        <w:tc>
          <w:tcPr>
            <w:tcW w:w="2679" w:type="pct"/>
            <w:hideMark/>
          </w:tcPr>
          <w:p w14:paraId="580C3B13" w14:textId="77777777" w:rsidR="00B8149E" w:rsidRPr="003011CD" w:rsidRDefault="00B8149E" w:rsidP="00B256A5">
            <w:pPr>
              <w:spacing w:before="60"/>
              <w:rPr>
                <w:sz w:val="20"/>
              </w:rPr>
            </w:pPr>
            <w:r w:rsidRPr="003011CD">
              <w:rPr>
                <w:sz w:val="20"/>
              </w:rPr>
              <w:t>exp = expires/expired or ceases/ceased to have effect</w:t>
            </w:r>
          </w:p>
        </w:tc>
        <w:tc>
          <w:tcPr>
            <w:tcW w:w="2321" w:type="pct"/>
            <w:hideMark/>
          </w:tcPr>
          <w:p w14:paraId="68433D50" w14:textId="77777777" w:rsidR="00B8149E" w:rsidRPr="003011CD" w:rsidRDefault="00B8149E" w:rsidP="00B256A5">
            <w:pPr>
              <w:spacing w:before="60"/>
              <w:rPr>
                <w:sz w:val="20"/>
              </w:rPr>
            </w:pPr>
            <w:r w:rsidRPr="003011CD">
              <w:rPr>
                <w:sz w:val="20"/>
              </w:rPr>
              <w:t>rs = repealed and substituted</w:t>
            </w:r>
          </w:p>
        </w:tc>
      </w:tr>
      <w:tr w:rsidR="00B8149E" w:rsidRPr="003011CD" w14:paraId="2FAEC47A" w14:textId="77777777" w:rsidTr="00B256A5">
        <w:tc>
          <w:tcPr>
            <w:tcW w:w="2679" w:type="pct"/>
            <w:hideMark/>
          </w:tcPr>
          <w:p w14:paraId="2A6D88D2" w14:textId="77777777" w:rsidR="00B8149E" w:rsidRPr="003011CD" w:rsidRDefault="00B8149E" w:rsidP="00B256A5">
            <w:pPr>
              <w:spacing w:before="60"/>
              <w:rPr>
                <w:sz w:val="20"/>
              </w:rPr>
            </w:pPr>
            <w:r w:rsidRPr="003011CD">
              <w:rPr>
                <w:sz w:val="20"/>
              </w:rPr>
              <w:t>F = Federal Register of Legislation</w:t>
            </w:r>
          </w:p>
        </w:tc>
        <w:tc>
          <w:tcPr>
            <w:tcW w:w="2321" w:type="pct"/>
            <w:hideMark/>
          </w:tcPr>
          <w:p w14:paraId="47269F01" w14:textId="77777777" w:rsidR="00B8149E" w:rsidRPr="003011CD" w:rsidRDefault="00B8149E" w:rsidP="00B256A5">
            <w:pPr>
              <w:spacing w:before="60"/>
              <w:rPr>
                <w:sz w:val="20"/>
              </w:rPr>
            </w:pPr>
            <w:r w:rsidRPr="003011CD">
              <w:rPr>
                <w:sz w:val="20"/>
              </w:rPr>
              <w:t>s = section(s)/subsection(s)</w:t>
            </w:r>
          </w:p>
        </w:tc>
      </w:tr>
      <w:tr w:rsidR="00B8149E" w:rsidRPr="003011CD" w14:paraId="5904FF10" w14:textId="77777777" w:rsidTr="00B256A5">
        <w:trPr>
          <w:trHeight w:val="52"/>
        </w:trPr>
        <w:tc>
          <w:tcPr>
            <w:tcW w:w="2679" w:type="pct"/>
            <w:hideMark/>
          </w:tcPr>
          <w:p w14:paraId="5EB4515D" w14:textId="77777777" w:rsidR="00B8149E" w:rsidRPr="003011CD" w:rsidRDefault="00B8149E" w:rsidP="00B256A5">
            <w:pPr>
              <w:spacing w:before="60"/>
              <w:rPr>
                <w:sz w:val="20"/>
              </w:rPr>
            </w:pPr>
            <w:r w:rsidRPr="003011CD">
              <w:rPr>
                <w:sz w:val="20"/>
              </w:rPr>
              <w:t>gaz = gazette</w:t>
            </w:r>
          </w:p>
        </w:tc>
        <w:tc>
          <w:tcPr>
            <w:tcW w:w="2321" w:type="pct"/>
            <w:hideMark/>
          </w:tcPr>
          <w:p w14:paraId="46A23CD8" w14:textId="77777777" w:rsidR="00B8149E" w:rsidRPr="003011CD" w:rsidRDefault="00B8149E" w:rsidP="00B256A5">
            <w:pPr>
              <w:spacing w:before="60"/>
              <w:rPr>
                <w:sz w:val="20"/>
              </w:rPr>
            </w:pPr>
            <w:r w:rsidRPr="003011CD">
              <w:rPr>
                <w:sz w:val="20"/>
              </w:rPr>
              <w:t>Sch = Schedule(s)</w:t>
            </w:r>
          </w:p>
        </w:tc>
      </w:tr>
      <w:tr w:rsidR="00B8149E" w:rsidRPr="003011CD" w14:paraId="58E31AF3" w14:textId="77777777" w:rsidTr="00B256A5">
        <w:trPr>
          <w:trHeight w:val="52"/>
        </w:trPr>
        <w:tc>
          <w:tcPr>
            <w:tcW w:w="2679" w:type="pct"/>
            <w:hideMark/>
          </w:tcPr>
          <w:p w14:paraId="2FB9E56D" w14:textId="77777777" w:rsidR="00B8149E" w:rsidRPr="003011CD" w:rsidRDefault="00B8149E" w:rsidP="00B256A5">
            <w:pPr>
              <w:spacing w:before="60"/>
              <w:rPr>
                <w:sz w:val="20"/>
              </w:rPr>
            </w:pPr>
            <w:r w:rsidRPr="003011CD">
              <w:rPr>
                <w:sz w:val="20"/>
              </w:rPr>
              <w:t xml:space="preserve">LA = </w:t>
            </w:r>
            <w:r w:rsidRPr="003011CD">
              <w:rPr>
                <w:i/>
                <w:sz w:val="20"/>
              </w:rPr>
              <w:t>Legislation Act 2003</w:t>
            </w:r>
          </w:p>
        </w:tc>
        <w:tc>
          <w:tcPr>
            <w:tcW w:w="2321" w:type="pct"/>
            <w:hideMark/>
          </w:tcPr>
          <w:p w14:paraId="09A34D8F" w14:textId="77777777" w:rsidR="00B8149E" w:rsidRPr="003011CD" w:rsidRDefault="00B8149E" w:rsidP="00B256A5">
            <w:pPr>
              <w:spacing w:before="60"/>
              <w:rPr>
                <w:sz w:val="20"/>
              </w:rPr>
            </w:pPr>
            <w:r w:rsidRPr="003011CD">
              <w:rPr>
                <w:sz w:val="20"/>
              </w:rPr>
              <w:t>Sdiv = Subdivision(s)</w:t>
            </w:r>
          </w:p>
        </w:tc>
      </w:tr>
    </w:tbl>
    <w:bookmarkEnd w:id="301"/>
    <w:p w14:paraId="1B8DB85E" w14:textId="77777777" w:rsidR="00B8149E" w:rsidRPr="003011CD" w:rsidRDefault="00B8149E" w:rsidP="00B8149E">
      <w:pPr>
        <w:pStyle w:val="ENoteNo"/>
        <w:rPr>
          <w:rFonts w:ascii="Times New Roman" w:hAnsi="Times New Roman"/>
        </w:rPr>
      </w:pPr>
      <w:r w:rsidRPr="003011CD">
        <w:rPr>
          <w:rFonts w:ascii="Times New Roman" w:hAnsi="Times New Roman"/>
        </w:rPr>
        <w:t xml:space="preserve"> </w:t>
      </w:r>
    </w:p>
    <w:p w14:paraId="26E6AAB1" w14:textId="77777777" w:rsidR="00B8149E" w:rsidRPr="003011CD" w:rsidRDefault="00B8149E" w:rsidP="00B8149E">
      <w:pPr>
        <w:rPr>
          <w:b/>
        </w:rPr>
      </w:pPr>
    </w:p>
    <w:p w14:paraId="7A2F1925" w14:textId="77777777" w:rsidR="00B8149E" w:rsidRPr="003011CD" w:rsidRDefault="00B8149E" w:rsidP="00B8149E">
      <w:pPr>
        <w:rPr>
          <w:b/>
        </w:rPr>
      </w:pPr>
      <w:r w:rsidRPr="003011CD">
        <w:br w:type="page"/>
      </w:r>
    </w:p>
    <w:p w14:paraId="7BE4A044" w14:textId="77777777" w:rsidR="00B8149E" w:rsidRPr="003011CD" w:rsidRDefault="00B8149E" w:rsidP="00B8149E">
      <w:pPr>
        <w:pStyle w:val="ENoteNo"/>
        <w:rPr>
          <w:rFonts w:ascii="Times New Roman" w:hAnsi="Times New Roman"/>
        </w:rPr>
      </w:pPr>
      <w:r w:rsidRPr="003011CD">
        <w:rPr>
          <w:rFonts w:ascii="Times New Roman" w:hAnsi="Times New Roman"/>
        </w:rPr>
        <w:lastRenderedPageBreak/>
        <w:t>Endnote 3 – Legislation history</w:t>
      </w:r>
    </w:p>
    <w:tbl>
      <w:tblPr>
        <w:tblW w:w="0" w:type="auto"/>
        <w:jc w:val="center"/>
        <w:tblLayout w:type="fixed"/>
        <w:tblLook w:val="04A0" w:firstRow="1" w:lastRow="0" w:firstColumn="1" w:lastColumn="0" w:noHBand="0" w:noVBand="1"/>
      </w:tblPr>
      <w:tblGrid>
        <w:gridCol w:w="2694"/>
        <w:gridCol w:w="1570"/>
        <w:gridCol w:w="2197"/>
        <w:gridCol w:w="1843"/>
      </w:tblGrid>
      <w:tr w:rsidR="00B8149E" w:rsidRPr="003011CD" w14:paraId="31B28A2B" w14:textId="77777777" w:rsidTr="00B256A5">
        <w:trPr>
          <w:cantSplit/>
          <w:tblHeader/>
          <w:jc w:val="center"/>
        </w:trPr>
        <w:tc>
          <w:tcPr>
            <w:tcW w:w="2694" w:type="dxa"/>
            <w:tcBorders>
              <w:top w:val="nil"/>
              <w:left w:val="nil"/>
              <w:bottom w:val="single" w:sz="4" w:space="0" w:color="auto"/>
              <w:right w:val="nil"/>
            </w:tcBorders>
            <w:hideMark/>
          </w:tcPr>
          <w:p w14:paraId="0CE54C6A"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Title</w:t>
            </w:r>
          </w:p>
        </w:tc>
        <w:tc>
          <w:tcPr>
            <w:tcW w:w="1570" w:type="dxa"/>
            <w:tcBorders>
              <w:top w:val="nil"/>
              <w:left w:val="nil"/>
              <w:bottom w:val="single" w:sz="4" w:space="0" w:color="auto"/>
              <w:right w:val="nil"/>
            </w:tcBorders>
            <w:hideMark/>
          </w:tcPr>
          <w:p w14:paraId="53B12DC9"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Date of FRLI registration</w:t>
            </w:r>
          </w:p>
        </w:tc>
        <w:tc>
          <w:tcPr>
            <w:tcW w:w="2197" w:type="dxa"/>
            <w:tcBorders>
              <w:top w:val="nil"/>
              <w:left w:val="nil"/>
              <w:bottom w:val="single" w:sz="4" w:space="0" w:color="auto"/>
              <w:right w:val="nil"/>
            </w:tcBorders>
            <w:hideMark/>
          </w:tcPr>
          <w:p w14:paraId="4F366976"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Date of</w:t>
            </w:r>
            <w:r w:rsidRPr="003011CD">
              <w:rPr>
                <w:rFonts w:ascii="Times New Roman" w:hAnsi="Times New Roman"/>
              </w:rPr>
              <w:br/>
              <w:t>commencement</w:t>
            </w:r>
          </w:p>
        </w:tc>
        <w:tc>
          <w:tcPr>
            <w:tcW w:w="1843" w:type="dxa"/>
            <w:tcBorders>
              <w:top w:val="nil"/>
              <w:left w:val="nil"/>
              <w:bottom w:val="single" w:sz="4" w:space="0" w:color="auto"/>
              <w:right w:val="nil"/>
            </w:tcBorders>
            <w:hideMark/>
          </w:tcPr>
          <w:p w14:paraId="7578ADDA"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Application, saving or</w:t>
            </w:r>
            <w:r w:rsidRPr="003011CD">
              <w:rPr>
                <w:rFonts w:ascii="Times New Roman" w:hAnsi="Times New Roman"/>
              </w:rPr>
              <w:br/>
              <w:t>transitional provisions</w:t>
            </w:r>
          </w:p>
        </w:tc>
      </w:tr>
      <w:tr w:rsidR="00071CC8" w:rsidRPr="003011CD" w14:paraId="2D15B1A1" w14:textId="77777777" w:rsidTr="00B256A5">
        <w:trPr>
          <w:cantSplit/>
          <w:jc w:val="center"/>
        </w:trPr>
        <w:tc>
          <w:tcPr>
            <w:tcW w:w="2694" w:type="dxa"/>
            <w:tcBorders>
              <w:top w:val="nil"/>
              <w:left w:val="nil"/>
              <w:bottom w:val="single" w:sz="4" w:space="0" w:color="auto"/>
              <w:right w:val="nil"/>
            </w:tcBorders>
          </w:tcPr>
          <w:p w14:paraId="25B7F87A" w14:textId="408BB3FF" w:rsidR="00071CC8" w:rsidRPr="003011CD" w:rsidRDefault="00071CC8" w:rsidP="00F847DB">
            <w:pPr>
              <w:pStyle w:val="TableOfStatRules"/>
              <w:keepNext/>
              <w:keepLines/>
              <w:ind w:left="113" w:hanging="113"/>
              <w:rPr>
                <w:rFonts w:ascii="Times New Roman" w:hAnsi="Times New Roman"/>
                <w:i/>
              </w:rPr>
            </w:pPr>
            <w:r w:rsidRPr="00071CC8">
              <w:rPr>
                <w:rFonts w:ascii="Times New Roman" w:hAnsi="Times New Roman"/>
                <w:i/>
              </w:rPr>
              <w:t>Radiocommunications (Unacceptable Levels of Interference — 3.4 GHz Band) Determination 2015</w:t>
            </w:r>
          </w:p>
        </w:tc>
        <w:tc>
          <w:tcPr>
            <w:tcW w:w="1570" w:type="dxa"/>
            <w:tcBorders>
              <w:top w:val="nil"/>
              <w:left w:val="nil"/>
              <w:bottom w:val="single" w:sz="4" w:space="0" w:color="auto"/>
              <w:right w:val="nil"/>
            </w:tcBorders>
          </w:tcPr>
          <w:p w14:paraId="1DC414EC" w14:textId="141CC131" w:rsidR="00071CC8" w:rsidRPr="003011CD" w:rsidRDefault="00071CC8" w:rsidP="00F847DB">
            <w:pPr>
              <w:pStyle w:val="TableOfStatRules"/>
              <w:keepNext/>
              <w:keepLines/>
              <w:rPr>
                <w:rFonts w:ascii="Times New Roman" w:hAnsi="Times New Roman"/>
              </w:rPr>
            </w:pPr>
            <w:r>
              <w:rPr>
                <w:rFonts w:ascii="Times New Roman" w:hAnsi="Times New Roman"/>
              </w:rPr>
              <w:t>25 May 2015 (see F2015L00727)</w:t>
            </w:r>
          </w:p>
        </w:tc>
        <w:tc>
          <w:tcPr>
            <w:tcW w:w="2197" w:type="dxa"/>
            <w:tcBorders>
              <w:top w:val="nil"/>
              <w:left w:val="nil"/>
              <w:bottom w:val="single" w:sz="4" w:space="0" w:color="auto"/>
              <w:right w:val="nil"/>
            </w:tcBorders>
          </w:tcPr>
          <w:p w14:paraId="066368D8" w14:textId="0C57EC94" w:rsidR="00071CC8" w:rsidRPr="003011CD" w:rsidRDefault="00071CC8" w:rsidP="00F847DB">
            <w:pPr>
              <w:pStyle w:val="TableOfStatRules"/>
              <w:keepNext/>
              <w:keepLines/>
              <w:spacing w:after="100" w:afterAutospacing="1"/>
              <w:rPr>
                <w:rFonts w:ascii="Times New Roman" w:hAnsi="Times New Roman"/>
              </w:rPr>
            </w:pPr>
            <w:r>
              <w:rPr>
                <w:rFonts w:ascii="Times New Roman" w:hAnsi="Times New Roman"/>
              </w:rPr>
              <w:t>14 December 2015</w:t>
            </w:r>
          </w:p>
        </w:tc>
        <w:tc>
          <w:tcPr>
            <w:tcW w:w="1843" w:type="dxa"/>
            <w:tcBorders>
              <w:top w:val="nil"/>
              <w:left w:val="nil"/>
              <w:bottom w:val="single" w:sz="4" w:space="0" w:color="auto"/>
              <w:right w:val="nil"/>
            </w:tcBorders>
          </w:tcPr>
          <w:p w14:paraId="2EB9E868" w14:textId="77777777" w:rsidR="00071CC8" w:rsidRPr="003011CD" w:rsidRDefault="00071CC8" w:rsidP="00F847DB">
            <w:pPr>
              <w:pStyle w:val="TableOfStatRules"/>
              <w:keepNext/>
              <w:keepLines/>
              <w:rPr>
                <w:rFonts w:ascii="Times New Roman" w:hAnsi="Times New Roman"/>
              </w:rPr>
            </w:pPr>
          </w:p>
        </w:tc>
      </w:tr>
      <w:tr w:rsidR="00B8149E" w:rsidRPr="003011CD" w14:paraId="239E1C4D" w14:textId="77777777" w:rsidTr="00B256A5">
        <w:trPr>
          <w:cantSplit/>
          <w:jc w:val="center"/>
        </w:trPr>
        <w:tc>
          <w:tcPr>
            <w:tcW w:w="2694" w:type="dxa"/>
            <w:tcBorders>
              <w:top w:val="nil"/>
              <w:left w:val="nil"/>
              <w:bottom w:val="single" w:sz="4" w:space="0" w:color="auto"/>
              <w:right w:val="nil"/>
            </w:tcBorders>
            <w:hideMark/>
          </w:tcPr>
          <w:p w14:paraId="444403D8" w14:textId="77777777" w:rsidR="00B8149E" w:rsidRPr="003011CD" w:rsidRDefault="00B8149E" w:rsidP="00F847DB">
            <w:pPr>
              <w:pStyle w:val="TableOfStatRules"/>
              <w:keepNext/>
              <w:keepLines/>
              <w:ind w:left="113" w:hanging="113"/>
              <w:rPr>
                <w:rFonts w:ascii="Times New Roman" w:hAnsi="Times New Roman"/>
                <w:i/>
              </w:rPr>
            </w:pPr>
            <w:r w:rsidRPr="003011CD">
              <w:rPr>
                <w:rFonts w:ascii="Times New Roman" w:hAnsi="Times New Roman"/>
                <w:i/>
              </w:rPr>
              <w:t>Radiocommunications – 3.4 GHz Band Omnibus Variation 2018 (No. 1)</w:t>
            </w:r>
          </w:p>
        </w:tc>
        <w:tc>
          <w:tcPr>
            <w:tcW w:w="1570" w:type="dxa"/>
            <w:tcBorders>
              <w:top w:val="nil"/>
              <w:left w:val="nil"/>
              <w:bottom w:val="single" w:sz="4" w:space="0" w:color="auto"/>
              <w:right w:val="nil"/>
            </w:tcBorders>
            <w:hideMark/>
          </w:tcPr>
          <w:p w14:paraId="00544E7D" w14:textId="77777777" w:rsidR="00B8149E" w:rsidRPr="003011CD" w:rsidRDefault="00B8149E" w:rsidP="00F847DB">
            <w:pPr>
              <w:pStyle w:val="TableOfStatRules"/>
              <w:keepNext/>
              <w:keepLines/>
              <w:rPr>
                <w:rFonts w:ascii="Times New Roman" w:hAnsi="Times New Roman"/>
              </w:rPr>
            </w:pPr>
            <w:r w:rsidRPr="003011CD">
              <w:rPr>
                <w:rFonts w:ascii="Times New Roman" w:hAnsi="Times New Roman"/>
              </w:rPr>
              <w:t>27 July 2018 (</w:t>
            </w:r>
            <w:r w:rsidRPr="003011CD">
              <w:rPr>
                <w:rFonts w:ascii="Times New Roman" w:hAnsi="Times New Roman"/>
                <w:i/>
              </w:rPr>
              <w:t>see</w:t>
            </w:r>
            <w:r w:rsidRPr="003011CD">
              <w:rPr>
                <w:rFonts w:ascii="Times New Roman" w:hAnsi="Times New Roman"/>
              </w:rPr>
              <w:t xml:space="preserve"> F2018L01063)</w:t>
            </w:r>
          </w:p>
        </w:tc>
        <w:tc>
          <w:tcPr>
            <w:tcW w:w="2197" w:type="dxa"/>
            <w:tcBorders>
              <w:top w:val="nil"/>
              <w:left w:val="nil"/>
              <w:bottom w:val="single" w:sz="4" w:space="0" w:color="auto"/>
              <w:right w:val="nil"/>
            </w:tcBorders>
            <w:hideMark/>
          </w:tcPr>
          <w:p w14:paraId="3D53BCCB" w14:textId="77777777" w:rsidR="00B8149E" w:rsidRPr="003011CD" w:rsidRDefault="00B8149E" w:rsidP="00F847DB">
            <w:pPr>
              <w:pStyle w:val="TableOfStatRules"/>
              <w:keepNext/>
              <w:keepLines/>
              <w:spacing w:after="100" w:afterAutospacing="1"/>
              <w:rPr>
                <w:rFonts w:ascii="Times New Roman" w:hAnsi="Times New Roman"/>
              </w:rPr>
            </w:pPr>
            <w:r w:rsidRPr="003011CD">
              <w:rPr>
                <w:rFonts w:ascii="Times New Roman" w:hAnsi="Times New Roman"/>
              </w:rPr>
              <w:t>28 July 2018</w:t>
            </w:r>
          </w:p>
        </w:tc>
        <w:tc>
          <w:tcPr>
            <w:tcW w:w="1843" w:type="dxa"/>
            <w:tcBorders>
              <w:top w:val="nil"/>
              <w:left w:val="nil"/>
              <w:bottom w:val="single" w:sz="4" w:space="0" w:color="auto"/>
              <w:right w:val="nil"/>
            </w:tcBorders>
            <w:hideMark/>
          </w:tcPr>
          <w:p w14:paraId="507E981B" w14:textId="77777777" w:rsidR="00B8149E" w:rsidRPr="003011CD" w:rsidRDefault="00B8149E" w:rsidP="00F847DB">
            <w:pPr>
              <w:pStyle w:val="TableOfStatRules"/>
              <w:keepNext/>
              <w:keepLines/>
              <w:rPr>
                <w:rFonts w:ascii="Times New Roman" w:hAnsi="Times New Roman"/>
              </w:rPr>
            </w:pPr>
            <w:r w:rsidRPr="003011CD">
              <w:rPr>
                <w:rFonts w:ascii="Times New Roman" w:hAnsi="Times New Roman"/>
              </w:rPr>
              <w:t>-</w:t>
            </w:r>
          </w:p>
        </w:tc>
      </w:tr>
    </w:tbl>
    <w:p w14:paraId="03B07D4F" w14:textId="77777777" w:rsidR="00B8149E" w:rsidRPr="003011CD" w:rsidRDefault="00B8149E" w:rsidP="00B8149E">
      <w:pPr>
        <w:pStyle w:val="TableENotesHeadingAmdt"/>
        <w:keepNext/>
        <w:keepLines/>
        <w:pageBreakBefore w:val="0"/>
        <w:rPr>
          <w:rFonts w:ascii="Times New Roman" w:hAnsi="Times New Roman"/>
          <w:sz w:val="24"/>
        </w:rPr>
      </w:pPr>
      <w:r w:rsidRPr="003011CD">
        <w:rPr>
          <w:rStyle w:val="CharENotesHeading"/>
          <w:rFonts w:ascii="Times New Roman" w:hAnsi="Times New Roman"/>
          <w:sz w:val="24"/>
        </w:rPr>
        <w:t>Endnote 4 – Amendment history</w:t>
      </w:r>
    </w:p>
    <w:tbl>
      <w:tblPr>
        <w:tblW w:w="0" w:type="auto"/>
        <w:jc w:val="center"/>
        <w:tblLayout w:type="fixed"/>
        <w:tblLook w:val="04A0" w:firstRow="1" w:lastRow="0" w:firstColumn="1" w:lastColumn="0" w:noHBand="0" w:noVBand="1"/>
      </w:tblPr>
      <w:tblGrid>
        <w:gridCol w:w="2438"/>
        <w:gridCol w:w="5892"/>
      </w:tblGrid>
      <w:tr w:rsidR="00B8149E" w:rsidRPr="003011CD" w14:paraId="0BE1DC32" w14:textId="77777777" w:rsidTr="00B256A5">
        <w:trPr>
          <w:cantSplit/>
          <w:tblHeader/>
          <w:jc w:val="center"/>
        </w:trPr>
        <w:tc>
          <w:tcPr>
            <w:tcW w:w="8330" w:type="dxa"/>
            <w:gridSpan w:val="2"/>
            <w:hideMark/>
          </w:tcPr>
          <w:p w14:paraId="24C3F02E" w14:textId="77777777" w:rsidR="00B8149E" w:rsidRPr="003011CD" w:rsidRDefault="00B8149E" w:rsidP="00B256A5">
            <w:pPr>
              <w:pStyle w:val="TableOfAmendHead"/>
              <w:keepNext/>
              <w:keepLines/>
              <w:rPr>
                <w:rFonts w:ascii="Times New Roman" w:hAnsi="Times New Roman"/>
              </w:rPr>
            </w:pPr>
            <w:r w:rsidRPr="003011CD">
              <w:rPr>
                <w:rFonts w:ascii="Times New Roman" w:hAnsi="Times New Roman"/>
              </w:rPr>
              <w:t>ad. = added or inserted      am. = amended      rep. = repealed      rs. = repealed and substituted</w:t>
            </w:r>
          </w:p>
        </w:tc>
      </w:tr>
      <w:tr w:rsidR="00B8149E" w:rsidRPr="003011CD" w14:paraId="26234AAE" w14:textId="77777777" w:rsidTr="00B256A5">
        <w:trPr>
          <w:tblHeader/>
          <w:jc w:val="center"/>
        </w:trPr>
        <w:tc>
          <w:tcPr>
            <w:tcW w:w="2438" w:type="dxa"/>
            <w:tcBorders>
              <w:top w:val="single" w:sz="4" w:space="0" w:color="auto"/>
              <w:left w:val="nil"/>
              <w:bottom w:val="single" w:sz="4" w:space="0" w:color="auto"/>
              <w:right w:val="nil"/>
            </w:tcBorders>
            <w:hideMark/>
          </w:tcPr>
          <w:p w14:paraId="72C92894"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Provision affected</w:t>
            </w:r>
          </w:p>
        </w:tc>
        <w:tc>
          <w:tcPr>
            <w:tcW w:w="5892" w:type="dxa"/>
            <w:tcBorders>
              <w:top w:val="single" w:sz="4" w:space="0" w:color="auto"/>
              <w:left w:val="nil"/>
              <w:bottom w:val="single" w:sz="4" w:space="0" w:color="auto"/>
              <w:right w:val="nil"/>
            </w:tcBorders>
            <w:hideMark/>
          </w:tcPr>
          <w:p w14:paraId="2A269B5F"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How affected</w:t>
            </w:r>
          </w:p>
        </w:tc>
      </w:tr>
      <w:tr w:rsidR="00B8149E" w:rsidRPr="003011CD" w14:paraId="5E87D70C" w14:textId="77777777" w:rsidTr="00B256A5">
        <w:trPr>
          <w:jc w:val="center"/>
        </w:trPr>
        <w:tc>
          <w:tcPr>
            <w:tcW w:w="2438" w:type="dxa"/>
            <w:hideMark/>
          </w:tcPr>
          <w:p w14:paraId="1195C3D1" w14:textId="14C9CCA4" w:rsidR="00B8149E" w:rsidRPr="003011CD" w:rsidRDefault="00B256A5" w:rsidP="00B256A5">
            <w:pPr>
              <w:pStyle w:val="TableOfAmend"/>
              <w:keepNext/>
              <w:keepLines/>
              <w:rPr>
                <w:rFonts w:ascii="Times New Roman" w:hAnsi="Times New Roman"/>
              </w:rPr>
            </w:pPr>
            <w:r>
              <w:rPr>
                <w:rFonts w:ascii="Times New Roman" w:hAnsi="Times New Roman"/>
              </w:rPr>
              <w:t>s 2</w:t>
            </w:r>
            <w:r w:rsidR="00B8149E" w:rsidRPr="003011CD">
              <w:rPr>
                <w:rFonts w:ascii="Times New Roman" w:hAnsi="Times New Roman"/>
              </w:rPr>
              <w:t>……………………</w:t>
            </w:r>
            <w:r w:rsidR="005F7F79">
              <w:rPr>
                <w:rFonts w:ascii="Times New Roman" w:hAnsi="Times New Roman"/>
              </w:rPr>
              <w:t>……….</w:t>
            </w:r>
          </w:p>
        </w:tc>
        <w:tc>
          <w:tcPr>
            <w:tcW w:w="5892" w:type="dxa"/>
            <w:hideMark/>
          </w:tcPr>
          <w:p w14:paraId="3985D6A2" w14:textId="05650114" w:rsidR="00B8149E" w:rsidRPr="003011CD" w:rsidRDefault="00B8149E" w:rsidP="00B256A5">
            <w:pPr>
              <w:pStyle w:val="TableOfAmend"/>
              <w:keepNext/>
              <w:keepLines/>
              <w:rPr>
                <w:rFonts w:ascii="Times New Roman" w:hAnsi="Times New Roman"/>
              </w:rPr>
            </w:pPr>
            <w:r w:rsidRPr="003011CD">
              <w:rPr>
                <w:rFonts w:ascii="Times New Roman" w:hAnsi="Times New Roman"/>
              </w:rPr>
              <w:t>rep. LA s 48D</w:t>
            </w:r>
            <w:r w:rsidR="00B256A5">
              <w:rPr>
                <w:rFonts w:ascii="Times New Roman" w:hAnsi="Times New Roman"/>
              </w:rPr>
              <w:t>;</w:t>
            </w:r>
          </w:p>
        </w:tc>
      </w:tr>
      <w:tr w:rsidR="00B8149E" w:rsidRPr="003011CD" w14:paraId="5C49E860" w14:textId="77777777" w:rsidTr="00B256A5">
        <w:trPr>
          <w:jc w:val="center"/>
        </w:trPr>
        <w:tc>
          <w:tcPr>
            <w:tcW w:w="2438" w:type="dxa"/>
            <w:hideMark/>
          </w:tcPr>
          <w:p w14:paraId="1C51CB2B" w14:textId="119D68A0" w:rsidR="005F7F79" w:rsidRPr="003011CD" w:rsidRDefault="00B256A5" w:rsidP="005F7F79">
            <w:pPr>
              <w:pStyle w:val="TableOfAmend"/>
              <w:keepNext/>
              <w:keepLines/>
              <w:rPr>
                <w:rFonts w:ascii="Times New Roman" w:hAnsi="Times New Roman"/>
              </w:rPr>
            </w:pPr>
            <w:r>
              <w:rPr>
                <w:rFonts w:ascii="Times New Roman" w:hAnsi="Times New Roman"/>
              </w:rPr>
              <w:t>s 3</w:t>
            </w:r>
            <w:r w:rsidR="00B8149E" w:rsidRPr="003011CD">
              <w:rPr>
                <w:rFonts w:ascii="Times New Roman" w:hAnsi="Times New Roman"/>
              </w:rPr>
              <w:t>……………………</w:t>
            </w:r>
            <w:r w:rsidR="005F7F79">
              <w:rPr>
                <w:rFonts w:ascii="Times New Roman" w:hAnsi="Times New Roman"/>
              </w:rPr>
              <w:t>……….</w:t>
            </w:r>
          </w:p>
        </w:tc>
        <w:tc>
          <w:tcPr>
            <w:tcW w:w="5892" w:type="dxa"/>
            <w:hideMark/>
          </w:tcPr>
          <w:p w14:paraId="08EBE201" w14:textId="0EE722C7" w:rsidR="00B8149E" w:rsidRPr="003011CD" w:rsidRDefault="00B8149E" w:rsidP="00B256A5">
            <w:pPr>
              <w:pStyle w:val="TableOfAmend"/>
              <w:keepNext/>
              <w:keepLines/>
              <w:rPr>
                <w:rFonts w:ascii="Times New Roman" w:hAnsi="Times New Roman"/>
              </w:rPr>
            </w:pPr>
            <w:r w:rsidRPr="003011CD">
              <w:rPr>
                <w:rFonts w:ascii="Times New Roman" w:hAnsi="Times New Roman"/>
              </w:rPr>
              <w:t>rep. LA s 48C</w:t>
            </w:r>
            <w:r w:rsidR="00B256A5">
              <w:rPr>
                <w:rFonts w:ascii="Times New Roman" w:hAnsi="Times New Roman"/>
              </w:rPr>
              <w:t>;</w:t>
            </w:r>
          </w:p>
        </w:tc>
      </w:tr>
      <w:tr w:rsidR="00B256A5" w:rsidRPr="003011CD" w14:paraId="21B6FFB8" w14:textId="77777777" w:rsidTr="00B256A5">
        <w:trPr>
          <w:jc w:val="center"/>
        </w:trPr>
        <w:tc>
          <w:tcPr>
            <w:tcW w:w="2438" w:type="dxa"/>
          </w:tcPr>
          <w:p w14:paraId="38103F7C" w14:textId="2818FE12" w:rsidR="00B256A5" w:rsidRPr="003011CD" w:rsidRDefault="00B256A5" w:rsidP="00B256A5">
            <w:pPr>
              <w:pStyle w:val="TableOfAmend"/>
              <w:keepNext/>
              <w:keepLines/>
              <w:rPr>
                <w:rFonts w:ascii="Times New Roman" w:hAnsi="Times New Roman"/>
              </w:rPr>
            </w:pPr>
            <w:r>
              <w:rPr>
                <w:rFonts w:ascii="Times New Roman" w:hAnsi="Times New Roman"/>
              </w:rPr>
              <w:t>s 5……………</w:t>
            </w:r>
            <w:r w:rsidR="005F7F79">
              <w:rPr>
                <w:rFonts w:ascii="Times New Roman" w:hAnsi="Times New Roman"/>
              </w:rPr>
              <w:t>……………….</w:t>
            </w:r>
          </w:p>
        </w:tc>
        <w:tc>
          <w:tcPr>
            <w:tcW w:w="5892" w:type="dxa"/>
          </w:tcPr>
          <w:p w14:paraId="62604153" w14:textId="27A93F00" w:rsidR="00B256A5" w:rsidRPr="003011CD" w:rsidRDefault="00B256A5" w:rsidP="00B256A5">
            <w:pPr>
              <w:pStyle w:val="TableOfAmend"/>
              <w:keepNext/>
              <w:keepLines/>
              <w:spacing w:after="60"/>
              <w:ind w:left="0" w:firstLine="0"/>
              <w:rPr>
                <w:rFonts w:ascii="Times New Roman" w:hAnsi="Times New Roman"/>
              </w:rPr>
            </w:pPr>
            <w:r>
              <w:rPr>
                <w:rFonts w:ascii="Times New Roman" w:hAnsi="Times New Roman"/>
              </w:rPr>
              <w:t xml:space="preserve">am. 2018 No. 1; </w:t>
            </w:r>
          </w:p>
        </w:tc>
      </w:tr>
      <w:tr w:rsidR="00B256A5" w:rsidRPr="003011CD" w14:paraId="6EE56865" w14:textId="77777777" w:rsidTr="00B256A5">
        <w:trPr>
          <w:jc w:val="center"/>
        </w:trPr>
        <w:tc>
          <w:tcPr>
            <w:tcW w:w="2438" w:type="dxa"/>
          </w:tcPr>
          <w:p w14:paraId="5DACB16F" w14:textId="1B06EA35" w:rsidR="00B256A5" w:rsidRPr="003011CD" w:rsidRDefault="00B256A5" w:rsidP="00B256A5">
            <w:pPr>
              <w:pStyle w:val="TableOfAmend"/>
              <w:keepNext/>
              <w:keepLines/>
              <w:rPr>
                <w:rFonts w:ascii="Times New Roman" w:hAnsi="Times New Roman"/>
              </w:rPr>
            </w:pPr>
            <w:r>
              <w:rPr>
                <w:rFonts w:ascii="Times New Roman" w:hAnsi="Times New Roman"/>
              </w:rPr>
              <w:t>s 9……………………</w:t>
            </w:r>
            <w:r w:rsidR="005F7F79">
              <w:rPr>
                <w:rFonts w:ascii="Times New Roman" w:hAnsi="Times New Roman"/>
              </w:rPr>
              <w:t>……….</w:t>
            </w:r>
          </w:p>
        </w:tc>
        <w:tc>
          <w:tcPr>
            <w:tcW w:w="5892" w:type="dxa"/>
          </w:tcPr>
          <w:p w14:paraId="451FC56B" w14:textId="2C70FB4A" w:rsidR="00B256A5" w:rsidRPr="003011CD" w:rsidRDefault="00B256A5" w:rsidP="00B256A5">
            <w:pPr>
              <w:pStyle w:val="TableOfAmend"/>
              <w:keepNext/>
              <w:keepLines/>
              <w:spacing w:after="60"/>
              <w:ind w:left="0" w:firstLine="0"/>
              <w:rPr>
                <w:rFonts w:ascii="Times New Roman" w:hAnsi="Times New Roman"/>
              </w:rPr>
            </w:pPr>
            <w:r>
              <w:rPr>
                <w:rFonts w:ascii="Times New Roman" w:hAnsi="Times New Roman"/>
              </w:rPr>
              <w:t>am. 2018 No. 1;</w:t>
            </w:r>
          </w:p>
        </w:tc>
      </w:tr>
      <w:tr w:rsidR="005F7F79" w:rsidRPr="003011CD" w14:paraId="35097236" w14:textId="77777777" w:rsidTr="00B256A5">
        <w:trPr>
          <w:jc w:val="center"/>
        </w:trPr>
        <w:tc>
          <w:tcPr>
            <w:tcW w:w="2438" w:type="dxa"/>
          </w:tcPr>
          <w:p w14:paraId="68524858" w14:textId="52AD2AF7" w:rsidR="005F7F79" w:rsidRDefault="005F7F79" w:rsidP="00B256A5">
            <w:pPr>
              <w:pStyle w:val="TableOfAmend"/>
              <w:keepNext/>
              <w:keepLines/>
              <w:rPr>
                <w:rFonts w:ascii="Times New Roman" w:hAnsi="Times New Roman"/>
              </w:rPr>
            </w:pPr>
            <w:r>
              <w:rPr>
                <w:rFonts w:ascii="Times New Roman" w:hAnsi="Times New Roman"/>
              </w:rPr>
              <w:t>Sch 2 Pt 1…………………….</w:t>
            </w:r>
          </w:p>
        </w:tc>
        <w:tc>
          <w:tcPr>
            <w:tcW w:w="5892" w:type="dxa"/>
          </w:tcPr>
          <w:p w14:paraId="37AE4E95" w14:textId="3E27AFFF" w:rsidR="005F7F79" w:rsidRDefault="005F7F79" w:rsidP="00B256A5">
            <w:pPr>
              <w:pStyle w:val="TableOfAmend"/>
              <w:keepNext/>
              <w:keepLines/>
              <w:spacing w:after="60"/>
              <w:ind w:left="0" w:firstLine="0"/>
              <w:rPr>
                <w:rFonts w:ascii="Times New Roman" w:hAnsi="Times New Roman"/>
              </w:rPr>
            </w:pPr>
            <w:r>
              <w:rPr>
                <w:rFonts w:ascii="Times New Roman" w:hAnsi="Times New Roman"/>
              </w:rPr>
              <w:t>am. 2018 No. 1;</w:t>
            </w:r>
          </w:p>
        </w:tc>
      </w:tr>
      <w:tr w:rsidR="005F7F79" w:rsidRPr="003011CD" w14:paraId="4127CB77" w14:textId="77777777" w:rsidTr="00B256A5">
        <w:trPr>
          <w:jc w:val="center"/>
        </w:trPr>
        <w:tc>
          <w:tcPr>
            <w:tcW w:w="2438" w:type="dxa"/>
          </w:tcPr>
          <w:p w14:paraId="0953B5BE" w14:textId="421D839F" w:rsidR="005F7F79" w:rsidRDefault="005F7F79" w:rsidP="005F7F79">
            <w:pPr>
              <w:pStyle w:val="TableOfAmend"/>
              <w:keepNext/>
              <w:keepLines/>
              <w:rPr>
                <w:rFonts w:ascii="Times New Roman" w:hAnsi="Times New Roman"/>
              </w:rPr>
            </w:pPr>
            <w:r>
              <w:rPr>
                <w:rFonts w:ascii="Times New Roman" w:hAnsi="Times New Roman"/>
              </w:rPr>
              <w:t>Sch 2 Pt 2…………………….</w:t>
            </w:r>
          </w:p>
        </w:tc>
        <w:tc>
          <w:tcPr>
            <w:tcW w:w="5892" w:type="dxa"/>
          </w:tcPr>
          <w:p w14:paraId="6B6FF570" w14:textId="1397965E" w:rsidR="005F7F79" w:rsidRDefault="005F7F79" w:rsidP="005F7F79">
            <w:pPr>
              <w:pStyle w:val="TableOfAmend"/>
              <w:keepNext/>
              <w:keepLines/>
              <w:spacing w:after="60"/>
              <w:ind w:left="0" w:firstLine="0"/>
              <w:rPr>
                <w:rFonts w:ascii="Times New Roman" w:hAnsi="Times New Roman"/>
              </w:rPr>
            </w:pPr>
            <w:r>
              <w:rPr>
                <w:rFonts w:ascii="Times New Roman" w:hAnsi="Times New Roman"/>
              </w:rPr>
              <w:t>am. 2018 No. 1;</w:t>
            </w:r>
          </w:p>
        </w:tc>
      </w:tr>
      <w:tr w:rsidR="005F7F79" w:rsidRPr="003011CD" w14:paraId="17F950C6" w14:textId="77777777" w:rsidTr="00B256A5">
        <w:trPr>
          <w:jc w:val="center"/>
        </w:trPr>
        <w:tc>
          <w:tcPr>
            <w:tcW w:w="2438" w:type="dxa"/>
          </w:tcPr>
          <w:p w14:paraId="26384F64" w14:textId="576F6BFB" w:rsidR="005F7F79" w:rsidRDefault="005F7F79" w:rsidP="005F7F79">
            <w:pPr>
              <w:pStyle w:val="TableOfAmend"/>
              <w:keepNext/>
              <w:keepLines/>
              <w:rPr>
                <w:rFonts w:ascii="Times New Roman" w:hAnsi="Times New Roman"/>
              </w:rPr>
            </w:pPr>
            <w:r>
              <w:rPr>
                <w:rFonts w:ascii="Times New Roman" w:hAnsi="Times New Roman"/>
              </w:rPr>
              <w:t>Sch 2 Pt 3…………………….</w:t>
            </w:r>
          </w:p>
        </w:tc>
        <w:tc>
          <w:tcPr>
            <w:tcW w:w="5892" w:type="dxa"/>
          </w:tcPr>
          <w:p w14:paraId="594A71B7" w14:textId="397047A0" w:rsidR="005F7F79" w:rsidRDefault="005F7F79" w:rsidP="005F7F79">
            <w:pPr>
              <w:pStyle w:val="TableOfAmend"/>
              <w:keepNext/>
              <w:keepLines/>
              <w:spacing w:after="60"/>
              <w:ind w:left="0" w:firstLine="0"/>
              <w:rPr>
                <w:rFonts w:ascii="Times New Roman" w:hAnsi="Times New Roman"/>
              </w:rPr>
            </w:pPr>
            <w:r>
              <w:rPr>
                <w:rFonts w:ascii="Times New Roman" w:hAnsi="Times New Roman"/>
              </w:rPr>
              <w:t>am. 2018 No. 1;</w:t>
            </w:r>
          </w:p>
        </w:tc>
      </w:tr>
      <w:tr w:rsidR="005F7F79" w:rsidRPr="003011CD" w14:paraId="7E856D19" w14:textId="77777777" w:rsidTr="00B256A5">
        <w:trPr>
          <w:jc w:val="center"/>
        </w:trPr>
        <w:tc>
          <w:tcPr>
            <w:tcW w:w="2438" w:type="dxa"/>
          </w:tcPr>
          <w:p w14:paraId="2B97454F" w14:textId="4427BC22" w:rsidR="005F7F79" w:rsidRDefault="005F7F79" w:rsidP="005F7F79">
            <w:pPr>
              <w:pStyle w:val="TableOfAmend"/>
              <w:keepNext/>
              <w:keepLines/>
              <w:rPr>
                <w:rFonts w:ascii="Times New Roman" w:hAnsi="Times New Roman"/>
              </w:rPr>
            </w:pPr>
            <w:r>
              <w:rPr>
                <w:rFonts w:ascii="Times New Roman" w:hAnsi="Times New Roman"/>
              </w:rPr>
              <w:t>Sch 3 Pt 3…………………….</w:t>
            </w:r>
          </w:p>
        </w:tc>
        <w:tc>
          <w:tcPr>
            <w:tcW w:w="5892" w:type="dxa"/>
          </w:tcPr>
          <w:p w14:paraId="654AB818" w14:textId="237896CD" w:rsidR="005F7F79" w:rsidRDefault="005F7F79" w:rsidP="005F7F79">
            <w:pPr>
              <w:pStyle w:val="TableOfAmend"/>
              <w:keepNext/>
              <w:keepLines/>
              <w:spacing w:after="60"/>
              <w:ind w:left="0" w:firstLine="0"/>
              <w:rPr>
                <w:rFonts w:ascii="Times New Roman" w:hAnsi="Times New Roman"/>
              </w:rPr>
            </w:pPr>
            <w:r>
              <w:rPr>
                <w:rFonts w:ascii="Times New Roman" w:hAnsi="Times New Roman"/>
              </w:rPr>
              <w:t>am. 2018 No. 1;</w:t>
            </w:r>
          </w:p>
        </w:tc>
      </w:tr>
      <w:tr w:rsidR="005F7F79" w:rsidRPr="003011CD" w14:paraId="7FB807C6" w14:textId="77777777" w:rsidTr="00B256A5">
        <w:trPr>
          <w:jc w:val="center"/>
        </w:trPr>
        <w:tc>
          <w:tcPr>
            <w:tcW w:w="2438" w:type="dxa"/>
            <w:hideMark/>
          </w:tcPr>
          <w:p w14:paraId="1A648491" w14:textId="360B206A" w:rsidR="005F7F79" w:rsidRPr="003011CD" w:rsidRDefault="005F7F79" w:rsidP="005F7F79">
            <w:pPr>
              <w:pStyle w:val="TableOfAmend"/>
              <w:keepNext/>
              <w:keepLines/>
              <w:rPr>
                <w:rFonts w:ascii="Times New Roman" w:hAnsi="Times New Roman"/>
              </w:rPr>
            </w:pPr>
            <w:r>
              <w:rPr>
                <w:rFonts w:ascii="Times New Roman" w:hAnsi="Times New Roman"/>
              </w:rPr>
              <w:t>Sch 4</w:t>
            </w:r>
            <w:r w:rsidRPr="003011CD">
              <w:rPr>
                <w:rFonts w:ascii="Times New Roman" w:hAnsi="Times New Roman"/>
              </w:rPr>
              <w:tab/>
            </w:r>
          </w:p>
        </w:tc>
        <w:tc>
          <w:tcPr>
            <w:tcW w:w="5892" w:type="dxa"/>
            <w:hideMark/>
          </w:tcPr>
          <w:p w14:paraId="1D3E726A" w14:textId="4DA7C421" w:rsidR="005F7F79" w:rsidRPr="003011CD" w:rsidRDefault="005F7F79" w:rsidP="005F7F79">
            <w:pPr>
              <w:pStyle w:val="TableOfAmend"/>
              <w:keepNext/>
              <w:keepLines/>
              <w:spacing w:after="60"/>
              <w:ind w:left="0" w:firstLine="0"/>
              <w:rPr>
                <w:rFonts w:ascii="Times New Roman" w:hAnsi="Times New Roman"/>
              </w:rPr>
            </w:pPr>
            <w:r>
              <w:rPr>
                <w:rFonts w:ascii="Times New Roman" w:hAnsi="Times New Roman"/>
              </w:rPr>
              <w:t>ad. 2018 No. 1;</w:t>
            </w:r>
          </w:p>
        </w:tc>
      </w:tr>
      <w:tr w:rsidR="005F7F79" w:rsidRPr="003011CD" w14:paraId="387C705A" w14:textId="77777777" w:rsidTr="00B256A5">
        <w:trPr>
          <w:jc w:val="center"/>
        </w:trPr>
        <w:tc>
          <w:tcPr>
            <w:tcW w:w="2438" w:type="dxa"/>
            <w:tcBorders>
              <w:top w:val="nil"/>
              <w:left w:val="nil"/>
              <w:bottom w:val="single" w:sz="4" w:space="0" w:color="auto"/>
              <w:right w:val="nil"/>
            </w:tcBorders>
          </w:tcPr>
          <w:p w14:paraId="520F2AC5" w14:textId="77777777" w:rsidR="005F7F79" w:rsidRPr="003011CD" w:rsidRDefault="005F7F79" w:rsidP="005F7F79">
            <w:pPr>
              <w:pStyle w:val="TableOfAmend"/>
              <w:keepNext/>
              <w:keepLines/>
              <w:rPr>
                <w:rFonts w:ascii="Times New Roman" w:hAnsi="Times New Roman"/>
              </w:rPr>
            </w:pPr>
          </w:p>
        </w:tc>
        <w:tc>
          <w:tcPr>
            <w:tcW w:w="5892" w:type="dxa"/>
            <w:tcBorders>
              <w:top w:val="nil"/>
              <w:left w:val="nil"/>
              <w:bottom w:val="single" w:sz="4" w:space="0" w:color="auto"/>
              <w:right w:val="nil"/>
            </w:tcBorders>
          </w:tcPr>
          <w:p w14:paraId="2AE89A83" w14:textId="77777777" w:rsidR="005F7F79" w:rsidRPr="003011CD" w:rsidRDefault="005F7F79" w:rsidP="005F7F79">
            <w:pPr>
              <w:pStyle w:val="TableOfAmend"/>
              <w:keepNext/>
              <w:keepLines/>
              <w:spacing w:after="60"/>
              <w:ind w:left="0" w:firstLine="0"/>
              <w:rPr>
                <w:rFonts w:ascii="Times New Roman" w:hAnsi="Times New Roman"/>
              </w:rPr>
            </w:pPr>
          </w:p>
        </w:tc>
      </w:tr>
    </w:tbl>
    <w:p w14:paraId="5E1BFF17" w14:textId="77777777" w:rsidR="0050750B" w:rsidRPr="00071CC8" w:rsidRDefault="0050750B" w:rsidP="00071CC8"/>
    <w:sectPr w:rsidR="0050750B" w:rsidRPr="00071CC8" w:rsidSect="00100FE2">
      <w:footerReference w:type="first" r:id="rId53"/>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4A3CC" w14:textId="77777777" w:rsidR="000E3581" w:rsidRDefault="000E3581" w:rsidP="004D5C96">
      <w:r>
        <w:separator/>
      </w:r>
    </w:p>
  </w:endnote>
  <w:endnote w:type="continuationSeparator" w:id="0">
    <w:p w14:paraId="1710B38D" w14:textId="77777777" w:rsidR="000E3581" w:rsidRDefault="000E3581" w:rsidP="004D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98C31" w14:textId="77777777" w:rsidR="000E3581" w:rsidRDefault="000E3581" w:rsidP="00071CC8">
    <w:pPr>
      <w:pStyle w:val="Footer"/>
      <w:pBdr>
        <w:bottom w:val="single" w:sz="6" w:space="1" w:color="auto"/>
      </w:pBdr>
      <w:jc w:val="center"/>
    </w:pPr>
  </w:p>
  <w:p w14:paraId="3A94235F" w14:textId="77777777" w:rsidR="000E3581" w:rsidRDefault="000E3581" w:rsidP="00071CC8">
    <w:pPr>
      <w:pStyle w:val="Footer"/>
      <w:jc w:val="center"/>
      <w:rPr>
        <w:i/>
      </w:rPr>
    </w:pPr>
    <w:r>
      <w:rPr>
        <w:i/>
      </w:rPr>
      <w:t xml:space="preserve">Radiocommunications (Unacceptable Levels of Interference — 3.4 GHz Band) </w:t>
    </w:r>
  </w:p>
  <w:p w14:paraId="601DB8BE" w14:textId="77777777" w:rsidR="000E3581" w:rsidRDefault="000E3581" w:rsidP="00071CC8">
    <w:pPr>
      <w:pStyle w:val="Footer"/>
      <w:jc w:val="center"/>
      <w:rPr>
        <w:i/>
      </w:rPr>
    </w:pPr>
    <w:r>
      <w:rPr>
        <w:i/>
      </w:rPr>
      <w:t xml:space="preserve">Determination </w:t>
    </w:r>
    <w:r w:rsidRPr="00FB1C66">
      <w:rPr>
        <w:i/>
      </w:rPr>
      <w:t>2015</w:t>
    </w:r>
  </w:p>
  <w:p w14:paraId="4AA80229" w14:textId="50587A9B" w:rsidR="000E3581" w:rsidRDefault="000E3581"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F58C7" w14:textId="77777777" w:rsidR="000E3581" w:rsidRDefault="000E3581" w:rsidP="00071CC8">
    <w:pPr>
      <w:pStyle w:val="Footer"/>
      <w:pBdr>
        <w:bottom w:val="single" w:sz="6" w:space="1" w:color="auto"/>
      </w:pBdr>
      <w:jc w:val="center"/>
    </w:pPr>
  </w:p>
  <w:p w14:paraId="01ED9227" w14:textId="77777777" w:rsidR="000E3581" w:rsidRDefault="000E3581" w:rsidP="00071CC8">
    <w:pPr>
      <w:pStyle w:val="Footer"/>
      <w:jc w:val="center"/>
      <w:rPr>
        <w:i/>
      </w:rPr>
    </w:pPr>
    <w:r>
      <w:rPr>
        <w:i/>
      </w:rPr>
      <w:t xml:space="preserve">Radiocommunications (Unacceptable Levels of Interference — 3.4 GHz Band) </w:t>
    </w:r>
  </w:p>
  <w:p w14:paraId="120C9D11" w14:textId="77777777" w:rsidR="000E3581" w:rsidRDefault="000E3581" w:rsidP="00071CC8">
    <w:pPr>
      <w:pStyle w:val="Footer"/>
      <w:jc w:val="center"/>
      <w:rPr>
        <w:i/>
      </w:rPr>
    </w:pPr>
    <w:r>
      <w:rPr>
        <w:i/>
      </w:rPr>
      <w:t xml:space="preserve">Determination </w:t>
    </w:r>
    <w:r w:rsidRPr="00FB1C66">
      <w:rPr>
        <w:i/>
      </w:rPr>
      <w:t>2015</w:t>
    </w:r>
  </w:p>
  <w:p w14:paraId="6B687076" w14:textId="5086E69A" w:rsidR="000E3581" w:rsidRDefault="000E3581"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88C74" w14:textId="77777777" w:rsidR="000E3581" w:rsidRDefault="000E3581" w:rsidP="00071CC8">
    <w:pPr>
      <w:pStyle w:val="Footer"/>
      <w:pBdr>
        <w:bottom w:val="single" w:sz="6" w:space="1" w:color="auto"/>
      </w:pBdr>
      <w:jc w:val="center"/>
    </w:pPr>
  </w:p>
  <w:p w14:paraId="3BF125EB" w14:textId="77777777" w:rsidR="000E3581" w:rsidRDefault="000E3581" w:rsidP="00071CC8">
    <w:pPr>
      <w:pStyle w:val="Footer"/>
      <w:jc w:val="center"/>
      <w:rPr>
        <w:i/>
      </w:rPr>
    </w:pPr>
    <w:r>
      <w:rPr>
        <w:i/>
      </w:rPr>
      <w:t xml:space="preserve">Radiocommunications (Unacceptable Levels of Interference — 3.4 GHz Band) </w:t>
    </w:r>
  </w:p>
  <w:p w14:paraId="2D4871CD" w14:textId="77777777" w:rsidR="000E3581" w:rsidRDefault="000E3581" w:rsidP="00071CC8">
    <w:pPr>
      <w:pStyle w:val="Footer"/>
      <w:jc w:val="center"/>
      <w:rPr>
        <w:i/>
      </w:rPr>
    </w:pPr>
    <w:r>
      <w:rPr>
        <w:i/>
      </w:rPr>
      <w:t xml:space="preserve">Determination </w:t>
    </w:r>
    <w:r w:rsidRPr="00FB1C66">
      <w:rPr>
        <w:i/>
      </w:rPr>
      <w:t>2015</w:t>
    </w:r>
  </w:p>
  <w:p w14:paraId="7CAB2BB4" w14:textId="49F21137" w:rsidR="000E3581" w:rsidRPr="00071CC8" w:rsidRDefault="000E3581"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C9ECE" w14:textId="77777777" w:rsidR="000E3581" w:rsidRDefault="000E3581" w:rsidP="004D5C96">
      <w:r>
        <w:separator/>
      </w:r>
    </w:p>
  </w:footnote>
  <w:footnote w:type="continuationSeparator" w:id="0">
    <w:p w14:paraId="20CC08FE" w14:textId="77777777" w:rsidR="000E3581" w:rsidRDefault="000E3581" w:rsidP="004D5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42" w:author="Author"/>
  <w:sdt>
    <w:sdtPr>
      <w:id w:val="-708723015"/>
      <w:docPartObj>
        <w:docPartGallery w:val="Watermarks"/>
        <w:docPartUnique/>
      </w:docPartObj>
    </w:sdtPr>
    <w:sdtEndPr/>
    <w:sdtContent>
      <w:customXmlInsRangeEnd w:id="142"/>
      <w:p w14:paraId="5BBFCF1E" w14:textId="7375022C" w:rsidR="000E3581" w:rsidRPr="00071CC8" w:rsidRDefault="00120B2E" w:rsidP="00071CC8">
        <w:pPr>
          <w:pStyle w:val="Header"/>
        </w:pPr>
        <w:ins w:id="143" w:author="Author">
          <w:r>
            <w:pict w14:anchorId="6187CC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252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customXmlInsRangeStart w:id="144" w:author="Author"/>
    </w:sdtContent>
  </w:sdt>
  <w:customXmlInsRangeEnd w:id="1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 w15:restartNumberingAfterBreak="0">
    <w:nsid w:val="07D23E41"/>
    <w:multiLevelType w:val="hybridMultilevel"/>
    <w:tmpl w:val="58D41218"/>
    <w:lvl w:ilvl="0" w:tplc="FCD65756">
      <w:start w:val="2"/>
      <w:numFmt w:val="lowerRoman"/>
      <w:lvlText w:val="(%1)"/>
      <w:lvlJc w:val="left"/>
      <w:pPr>
        <w:ind w:left="2921" w:hanging="720"/>
      </w:pPr>
      <w:rPr>
        <w:rFonts w:hint="default"/>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2" w15:restartNumberingAfterBreak="0">
    <w:nsid w:val="26705242"/>
    <w:multiLevelType w:val="hybridMultilevel"/>
    <w:tmpl w:val="298C6758"/>
    <w:lvl w:ilvl="0" w:tplc="0C09000F">
      <w:start w:val="1"/>
      <w:numFmt w:val="decimal"/>
      <w:lvlText w:val="%1."/>
      <w:lvlJc w:val="left"/>
      <w:pPr>
        <w:ind w:left="426" w:hanging="360"/>
      </w:pPr>
      <w:rPr>
        <w:rFonts w:hint="default"/>
      </w:rPr>
    </w:lvl>
    <w:lvl w:ilvl="1" w:tplc="0C090019">
      <w:start w:val="1"/>
      <w:numFmt w:val="lowerLetter"/>
      <w:lvlText w:val="%2."/>
      <w:lvlJc w:val="left"/>
      <w:pPr>
        <w:ind w:left="1146" w:hanging="360"/>
      </w:pPr>
    </w:lvl>
    <w:lvl w:ilvl="2" w:tplc="0C09001B" w:tentative="1">
      <w:start w:val="1"/>
      <w:numFmt w:val="lowerRoman"/>
      <w:lvlText w:val="%3."/>
      <w:lvlJc w:val="right"/>
      <w:pPr>
        <w:ind w:left="1866" w:hanging="180"/>
      </w:pPr>
    </w:lvl>
    <w:lvl w:ilvl="3" w:tplc="0C09000F" w:tentative="1">
      <w:start w:val="1"/>
      <w:numFmt w:val="decimal"/>
      <w:lvlText w:val="%4."/>
      <w:lvlJc w:val="left"/>
      <w:pPr>
        <w:ind w:left="2586" w:hanging="360"/>
      </w:pPr>
    </w:lvl>
    <w:lvl w:ilvl="4" w:tplc="0C090019" w:tentative="1">
      <w:start w:val="1"/>
      <w:numFmt w:val="lowerLetter"/>
      <w:lvlText w:val="%5."/>
      <w:lvlJc w:val="left"/>
      <w:pPr>
        <w:ind w:left="3306" w:hanging="360"/>
      </w:pPr>
    </w:lvl>
    <w:lvl w:ilvl="5" w:tplc="0C09001B" w:tentative="1">
      <w:start w:val="1"/>
      <w:numFmt w:val="lowerRoman"/>
      <w:lvlText w:val="%6."/>
      <w:lvlJc w:val="right"/>
      <w:pPr>
        <w:ind w:left="4026" w:hanging="180"/>
      </w:pPr>
    </w:lvl>
    <w:lvl w:ilvl="6" w:tplc="0C09000F" w:tentative="1">
      <w:start w:val="1"/>
      <w:numFmt w:val="decimal"/>
      <w:lvlText w:val="%7."/>
      <w:lvlJc w:val="left"/>
      <w:pPr>
        <w:ind w:left="4746" w:hanging="360"/>
      </w:pPr>
    </w:lvl>
    <w:lvl w:ilvl="7" w:tplc="0C090019" w:tentative="1">
      <w:start w:val="1"/>
      <w:numFmt w:val="lowerLetter"/>
      <w:lvlText w:val="%8."/>
      <w:lvlJc w:val="left"/>
      <w:pPr>
        <w:ind w:left="5466" w:hanging="360"/>
      </w:pPr>
    </w:lvl>
    <w:lvl w:ilvl="8" w:tplc="0C09001B" w:tentative="1">
      <w:start w:val="1"/>
      <w:numFmt w:val="lowerRoman"/>
      <w:lvlText w:val="%9."/>
      <w:lvlJc w:val="right"/>
      <w:pPr>
        <w:ind w:left="6186" w:hanging="180"/>
      </w:pPr>
    </w:lvl>
  </w:abstractNum>
  <w:abstractNum w:abstractNumId="3" w15:restartNumberingAfterBreak="0">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4" w15:restartNumberingAfterBreak="0">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5" w15:restartNumberingAfterBreak="0">
    <w:nsid w:val="3A5A504F"/>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7"/>
  </w:num>
  <w:num w:numId="6">
    <w:abstractNumId w:val="0"/>
  </w:num>
  <w:num w:numId="7">
    <w:abstractNumId w:val="6"/>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hdrShapeDefaults>
    <o:shapedefaults v:ext="edit" spidmax="22530"/>
    <o:shapelayout v:ext="edit">
      <o:idmap v:ext="edit" data="2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AFCCwtTI2NDCyUdpeDU4uLM/DyQAtNaAKbGYWEsAAAA"/>
  </w:docVars>
  <w:rsids>
    <w:rsidRoot w:val="00892C90"/>
    <w:rsid w:val="00000B68"/>
    <w:rsid w:val="00003998"/>
    <w:rsid w:val="00004FB1"/>
    <w:rsid w:val="00010A66"/>
    <w:rsid w:val="000125C5"/>
    <w:rsid w:val="00012744"/>
    <w:rsid w:val="00013A27"/>
    <w:rsid w:val="00013A4A"/>
    <w:rsid w:val="000154AC"/>
    <w:rsid w:val="000155C6"/>
    <w:rsid w:val="00016DA3"/>
    <w:rsid w:val="0001730E"/>
    <w:rsid w:val="000216A8"/>
    <w:rsid w:val="00022B25"/>
    <w:rsid w:val="000270DF"/>
    <w:rsid w:val="00033360"/>
    <w:rsid w:val="00033D79"/>
    <w:rsid w:val="00036265"/>
    <w:rsid w:val="00036792"/>
    <w:rsid w:val="00041D46"/>
    <w:rsid w:val="000422AA"/>
    <w:rsid w:val="00043F90"/>
    <w:rsid w:val="00044A04"/>
    <w:rsid w:val="00046FAE"/>
    <w:rsid w:val="00057BD9"/>
    <w:rsid w:val="000602C7"/>
    <w:rsid w:val="000623D6"/>
    <w:rsid w:val="00062B91"/>
    <w:rsid w:val="000642EF"/>
    <w:rsid w:val="00064E6C"/>
    <w:rsid w:val="000669A0"/>
    <w:rsid w:val="00066A5B"/>
    <w:rsid w:val="0007109D"/>
    <w:rsid w:val="00071CC8"/>
    <w:rsid w:val="0007423C"/>
    <w:rsid w:val="00086A11"/>
    <w:rsid w:val="00091BDB"/>
    <w:rsid w:val="00097896"/>
    <w:rsid w:val="000A328E"/>
    <w:rsid w:val="000A37E5"/>
    <w:rsid w:val="000B538D"/>
    <w:rsid w:val="000B5C81"/>
    <w:rsid w:val="000B7D33"/>
    <w:rsid w:val="000C16DA"/>
    <w:rsid w:val="000C2A23"/>
    <w:rsid w:val="000C6117"/>
    <w:rsid w:val="000C6C4F"/>
    <w:rsid w:val="000C6EC1"/>
    <w:rsid w:val="000C75FB"/>
    <w:rsid w:val="000D3C3E"/>
    <w:rsid w:val="000E1E06"/>
    <w:rsid w:val="000E22FA"/>
    <w:rsid w:val="000E3581"/>
    <w:rsid w:val="000E658B"/>
    <w:rsid w:val="000F07E9"/>
    <w:rsid w:val="001006C6"/>
    <w:rsid w:val="00100FE2"/>
    <w:rsid w:val="001016B6"/>
    <w:rsid w:val="00105AD8"/>
    <w:rsid w:val="00107E25"/>
    <w:rsid w:val="00107FE2"/>
    <w:rsid w:val="00110EC5"/>
    <w:rsid w:val="001119E0"/>
    <w:rsid w:val="0011586A"/>
    <w:rsid w:val="00120B2E"/>
    <w:rsid w:val="00122D49"/>
    <w:rsid w:val="00122F2B"/>
    <w:rsid w:val="0013266F"/>
    <w:rsid w:val="00136171"/>
    <w:rsid w:val="00136927"/>
    <w:rsid w:val="00136D04"/>
    <w:rsid w:val="00136EF3"/>
    <w:rsid w:val="00137E06"/>
    <w:rsid w:val="001447A8"/>
    <w:rsid w:val="00146905"/>
    <w:rsid w:val="00157229"/>
    <w:rsid w:val="001608C1"/>
    <w:rsid w:val="001613AC"/>
    <w:rsid w:val="00162E4B"/>
    <w:rsid w:val="001635A2"/>
    <w:rsid w:val="00165887"/>
    <w:rsid w:val="00166AC4"/>
    <w:rsid w:val="00172CB0"/>
    <w:rsid w:val="001924E5"/>
    <w:rsid w:val="001926A6"/>
    <w:rsid w:val="001940EE"/>
    <w:rsid w:val="0019445F"/>
    <w:rsid w:val="00195DB4"/>
    <w:rsid w:val="001973D3"/>
    <w:rsid w:val="001A1991"/>
    <w:rsid w:val="001A7093"/>
    <w:rsid w:val="001B3BD6"/>
    <w:rsid w:val="001C2D64"/>
    <w:rsid w:val="001C427D"/>
    <w:rsid w:val="001C78A2"/>
    <w:rsid w:val="001D3384"/>
    <w:rsid w:val="001D6CB2"/>
    <w:rsid w:val="001D6EAD"/>
    <w:rsid w:val="001E59B2"/>
    <w:rsid w:val="001F0592"/>
    <w:rsid w:val="001F2390"/>
    <w:rsid w:val="001F3BFD"/>
    <w:rsid w:val="001F5A4E"/>
    <w:rsid w:val="001F636B"/>
    <w:rsid w:val="001F7520"/>
    <w:rsid w:val="00201A2F"/>
    <w:rsid w:val="0020637C"/>
    <w:rsid w:val="002108D7"/>
    <w:rsid w:val="00217ECD"/>
    <w:rsid w:val="002201DC"/>
    <w:rsid w:val="00222A11"/>
    <w:rsid w:val="0022337F"/>
    <w:rsid w:val="00223CD4"/>
    <w:rsid w:val="00224029"/>
    <w:rsid w:val="00226430"/>
    <w:rsid w:val="0023019A"/>
    <w:rsid w:val="00236C13"/>
    <w:rsid w:val="002453C1"/>
    <w:rsid w:val="002454F0"/>
    <w:rsid w:val="00246D3B"/>
    <w:rsid w:val="00246F90"/>
    <w:rsid w:val="002501D0"/>
    <w:rsid w:val="002625AA"/>
    <w:rsid w:val="00270C6F"/>
    <w:rsid w:val="00271C89"/>
    <w:rsid w:val="00275D8C"/>
    <w:rsid w:val="00276296"/>
    <w:rsid w:val="0027744B"/>
    <w:rsid w:val="002841C9"/>
    <w:rsid w:val="002847C7"/>
    <w:rsid w:val="00286136"/>
    <w:rsid w:val="0029134C"/>
    <w:rsid w:val="00291F93"/>
    <w:rsid w:val="002A3049"/>
    <w:rsid w:val="002A60F2"/>
    <w:rsid w:val="002B4DDC"/>
    <w:rsid w:val="002C54A7"/>
    <w:rsid w:val="002D22C9"/>
    <w:rsid w:val="002D5BCC"/>
    <w:rsid w:val="002D66B8"/>
    <w:rsid w:val="002E1D76"/>
    <w:rsid w:val="002E2D50"/>
    <w:rsid w:val="002F230F"/>
    <w:rsid w:val="002F36BF"/>
    <w:rsid w:val="002F6496"/>
    <w:rsid w:val="002F723E"/>
    <w:rsid w:val="002F78BB"/>
    <w:rsid w:val="00301597"/>
    <w:rsid w:val="00306868"/>
    <w:rsid w:val="003152E8"/>
    <w:rsid w:val="00316478"/>
    <w:rsid w:val="00316499"/>
    <w:rsid w:val="00321C5E"/>
    <w:rsid w:val="00331E1E"/>
    <w:rsid w:val="003334E3"/>
    <w:rsid w:val="00344C23"/>
    <w:rsid w:val="003472CF"/>
    <w:rsid w:val="00347C4C"/>
    <w:rsid w:val="00353BE7"/>
    <w:rsid w:val="00357110"/>
    <w:rsid w:val="003622B0"/>
    <w:rsid w:val="003744D1"/>
    <w:rsid w:val="00374D04"/>
    <w:rsid w:val="00394DD5"/>
    <w:rsid w:val="0039678C"/>
    <w:rsid w:val="003A1CFC"/>
    <w:rsid w:val="003A3767"/>
    <w:rsid w:val="003B0861"/>
    <w:rsid w:val="003B5585"/>
    <w:rsid w:val="003C03FD"/>
    <w:rsid w:val="003C1217"/>
    <w:rsid w:val="003C1FC4"/>
    <w:rsid w:val="003C7180"/>
    <w:rsid w:val="003D46B4"/>
    <w:rsid w:val="003D56CF"/>
    <w:rsid w:val="003D7097"/>
    <w:rsid w:val="003E224A"/>
    <w:rsid w:val="003E5B23"/>
    <w:rsid w:val="003F7322"/>
    <w:rsid w:val="004015CE"/>
    <w:rsid w:val="0040352C"/>
    <w:rsid w:val="004103DD"/>
    <w:rsid w:val="00410FF8"/>
    <w:rsid w:val="004124E3"/>
    <w:rsid w:val="00413801"/>
    <w:rsid w:val="00415491"/>
    <w:rsid w:val="00420FD6"/>
    <w:rsid w:val="00426871"/>
    <w:rsid w:val="00430E53"/>
    <w:rsid w:val="00433EF2"/>
    <w:rsid w:val="0044395D"/>
    <w:rsid w:val="00444674"/>
    <w:rsid w:val="0044477E"/>
    <w:rsid w:val="00445AEF"/>
    <w:rsid w:val="00451601"/>
    <w:rsid w:val="004534C7"/>
    <w:rsid w:val="00454EBD"/>
    <w:rsid w:val="004561CC"/>
    <w:rsid w:val="004600B0"/>
    <w:rsid w:val="00463A51"/>
    <w:rsid w:val="00463E06"/>
    <w:rsid w:val="00471E09"/>
    <w:rsid w:val="004763D7"/>
    <w:rsid w:val="00477C9A"/>
    <w:rsid w:val="00481EB3"/>
    <w:rsid w:val="00481F54"/>
    <w:rsid w:val="00492B58"/>
    <w:rsid w:val="00496C44"/>
    <w:rsid w:val="004A729D"/>
    <w:rsid w:val="004B1A73"/>
    <w:rsid w:val="004B3CB3"/>
    <w:rsid w:val="004C12A5"/>
    <w:rsid w:val="004D086A"/>
    <w:rsid w:val="004D0917"/>
    <w:rsid w:val="004D1F7C"/>
    <w:rsid w:val="004D282B"/>
    <w:rsid w:val="004D5958"/>
    <w:rsid w:val="004D5C96"/>
    <w:rsid w:val="004D6FB6"/>
    <w:rsid w:val="004E11B0"/>
    <w:rsid w:val="004E66F3"/>
    <w:rsid w:val="004F0210"/>
    <w:rsid w:val="004F213F"/>
    <w:rsid w:val="004F3491"/>
    <w:rsid w:val="004F415B"/>
    <w:rsid w:val="004F6EBB"/>
    <w:rsid w:val="00500881"/>
    <w:rsid w:val="00501734"/>
    <w:rsid w:val="00501B83"/>
    <w:rsid w:val="00504FDA"/>
    <w:rsid w:val="0050750B"/>
    <w:rsid w:val="00511C11"/>
    <w:rsid w:val="00521F73"/>
    <w:rsid w:val="00530472"/>
    <w:rsid w:val="00531597"/>
    <w:rsid w:val="0053225F"/>
    <w:rsid w:val="00543CF4"/>
    <w:rsid w:val="005461AB"/>
    <w:rsid w:val="0055175F"/>
    <w:rsid w:val="00552086"/>
    <w:rsid w:val="0055247E"/>
    <w:rsid w:val="00552DC5"/>
    <w:rsid w:val="00563377"/>
    <w:rsid w:val="0056434F"/>
    <w:rsid w:val="00564373"/>
    <w:rsid w:val="00566C1F"/>
    <w:rsid w:val="00570CE7"/>
    <w:rsid w:val="0057287C"/>
    <w:rsid w:val="00572DE2"/>
    <w:rsid w:val="0057379E"/>
    <w:rsid w:val="005761C3"/>
    <w:rsid w:val="00576A69"/>
    <w:rsid w:val="00580D41"/>
    <w:rsid w:val="0058464C"/>
    <w:rsid w:val="00587C6B"/>
    <w:rsid w:val="00592B60"/>
    <w:rsid w:val="00595857"/>
    <w:rsid w:val="005A425E"/>
    <w:rsid w:val="005B1D73"/>
    <w:rsid w:val="005B5A11"/>
    <w:rsid w:val="005C3EF9"/>
    <w:rsid w:val="005C75BC"/>
    <w:rsid w:val="005D151D"/>
    <w:rsid w:val="005D25FA"/>
    <w:rsid w:val="005D6EEE"/>
    <w:rsid w:val="005E22D4"/>
    <w:rsid w:val="005E2BAA"/>
    <w:rsid w:val="005E35FC"/>
    <w:rsid w:val="005F7F79"/>
    <w:rsid w:val="00603794"/>
    <w:rsid w:val="00606F39"/>
    <w:rsid w:val="0060797D"/>
    <w:rsid w:val="00610A27"/>
    <w:rsid w:val="0061248E"/>
    <w:rsid w:val="00613C0D"/>
    <w:rsid w:val="0061519D"/>
    <w:rsid w:val="00617882"/>
    <w:rsid w:val="00626038"/>
    <w:rsid w:val="006278CD"/>
    <w:rsid w:val="00631E72"/>
    <w:rsid w:val="006320E3"/>
    <w:rsid w:val="00635325"/>
    <w:rsid w:val="0063710B"/>
    <w:rsid w:val="0063786E"/>
    <w:rsid w:val="0064035F"/>
    <w:rsid w:val="0064167B"/>
    <w:rsid w:val="00643AD8"/>
    <w:rsid w:val="00644959"/>
    <w:rsid w:val="00650B71"/>
    <w:rsid w:val="00651127"/>
    <w:rsid w:val="006514FC"/>
    <w:rsid w:val="006724D9"/>
    <w:rsid w:val="00673CFA"/>
    <w:rsid w:val="00676BCA"/>
    <w:rsid w:val="00682F6F"/>
    <w:rsid w:val="006831A3"/>
    <w:rsid w:val="006847AE"/>
    <w:rsid w:val="006869C3"/>
    <w:rsid w:val="00687A9F"/>
    <w:rsid w:val="00692CDF"/>
    <w:rsid w:val="00695F05"/>
    <w:rsid w:val="00697DA0"/>
    <w:rsid w:val="006B4A0C"/>
    <w:rsid w:val="006C3989"/>
    <w:rsid w:val="006D2611"/>
    <w:rsid w:val="006F055F"/>
    <w:rsid w:val="006F4985"/>
    <w:rsid w:val="006F62E6"/>
    <w:rsid w:val="006F6CD7"/>
    <w:rsid w:val="00703441"/>
    <w:rsid w:val="00705F82"/>
    <w:rsid w:val="007100DC"/>
    <w:rsid w:val="0071224D"/>
    <w:rsid w:val="007143D7"/>
    <w:rsid w:val="00715633"/>
    <w:rsid w:val="00716CB5"/>
    <w:rsid w:val="00726B0F"/>
    <w:rsid w:val="00740B95"/>
    <w:rsid w:val="00741ECE"/>
    <w:rsid w:val="007451A8"/>
    <w:rsid w:val="00745C21"/>
    <w:rsid w:val="00750AD8"/>
    <w:rsid w:val="007521EE"/>
    <w:rsid w:val="0076110A"/>
    <w:rsid w:val="00765860"/>
    <w:rsid w:val="00767E5E"/>
    <w:rsid w:val="00770B4B"/>
    <w:rsid w:val="00771446"/>
    <w:rsid w:val="00773089"/>
    <w:rsid w:val="00773934"/>
    <w:rsid w:val="007746D4"/>
    <w:rsid w:val="00775743"/>
    <w:rsid w:val="00776B6E"/>
    <w:rsid w:val="007800DE"/>
    <w:rsid w:val="00780710"/>
    <w:rsid w:val="00784459"/>
    <w:rsid w:val="007A310C"/>
    <w:rsid w:val="007A4EAB"/>
    <w:rsid w:val="007B017E"/>
    <w:rsid w:val="007B1518"/>
    <w:rsid w:val="007B540A"/>
    <w:rsid w:val="007B75CD"/>
    <w:rsid w:val="007B7D0B"/>
    <w:rsid w:val="007C0EA4"/>
    <w:rsid w:val="007C1240"/>
    <w:rsid w:val="007C35FF"/>
    <w:rsid w:val="007C4735"/>
    <w:rsid w:val="007C55DB"/>
    <w:rsid w:val="007D58CE"/>
    <w:rsid w:val="007E0ABB"/>
    <w:rsid w:val="007E4995"/>
    <w:rsid w:val="007E5B54"/>
    <w:rsid w:val="007F25F7"/>
    <w:rsid w:val="007F2B14"/>
    <w:rsid w:val="007F4ACA"/>
    <w:rsid w:val="00800315"/>
    <w:rsid w:val="00807EF0"/>
    <w:rsid w:val="008140C9"/>
    <w:rsid w:val="008150ED"/>
    <w:rsid w:val="0081540C"/>
    <w:rsid w:val="00822EA4"/>
    <w:rsid w:val="00823544"/>
    <w:rsid w:val="00827437"/>
    <w:rsid w:val="00827B12"/>
    <w:rsid w:val="008319AA"/>
    <w:rsid w:val="00831B71"/>
    <w:rsid w:val="00832C3F"/>
    <w:rsid w:val="00841633"/>
    <w:rsid w:val="0084251E"/>
    <w:rsid w:val="0085303D"/>
    <w:rsid w:val="008555FE"/>
    <w:rsid w:val="00856720"/>
    <w:rsid w:val="00856D9B"/>
    <w:rsid w:val="00860C8D"/>
    <w:rsid w:val="00864895"/>
    <w:rsid w:val="00871299"/>
    <w:rsid w:val="00874682"/>
    <w:rsid w:val="00877014"/>
    <w:rsid w:val="008852FB"/>
    <w:rsid w:val="00885462"/>
    <w:rsid w:val="008904DE"/>
    <w:rsid w:val="00892C90"/>
    <w:rsid w:val="0089411C"/>
    <w:rsid w:val="00894FC4"/>
    <w:rsid w:val="00895087"/>
    <w:rsid w:val="008A247A"/>
    <w:rsid w:val="008A49F9"/>
    <w:rsid w:val="008B0193"/>
    <w:rsid w:val="008B2511"/>
    <w:rsid w:val="008B5BE5"/>
    <w:rsid w:val="008C389F"/>
    <w:rsid w:val="008C7C5B"/>
    <w:rsid w:val="008D09A0"/>
    <w:rsid w:val="008D1D4F"/>
    <w:rsid w:val="008D3966"/>
    <w:rsid w:val="008D7050"/>
    <w:rsid w:val="008D787D"/>
    <w:rsid w:val="008E4AB1"/>
    <w:rsid w:val="008E6E1B"/>
    <w:rsid w:val="008E71D8"/>
    <w:rsid w:val="008E7C8F"/>
    <w:rsid w:val="008F278C"/>
    <w:rsid w:val="008F3901"/>
    <w:rsid w:val="008F7C6B"/>
    <w:rsid w:val="0090739B"/>
    <w:rsid w:val="009078D3"/>
    <w:rsid w:val="0091170F"/>
    <w:rsid w:val="00912E9D"/>
    <w:rsid w:val="00916CE6"/>
    <w:rsid w:val="00923AD5"/>
    <w:rsid w:val="0092540D"/>
    <w:rsid w:val="009328CC"/>
    <w:rsid w:val="00936DDF"/>
    <w:rsid w:val="00940072"/>
    <w:rsid w:val="009469A6"/>
    <w:rsid w:val="0095012A"/>
    <w:rsid w:val="00951A25"/>
    <w:rsid w:val="009527C0"/>
    <w:rsid w:val="00955461"/>
    <w:rsid w:val="00960591"/>
    <w:rsid w:val="00966DD4"/>
    <w:rsid w:val="00982444"/>
    <w:rsid w:val="00982A27"/>
    <w:rsid w:val="00983237"/>
    <w:rsid w:val="00994FBA"/>
    <w:rsid w:val="0099641F"/>
    <w:rsid w:val="009A2131"/>
    <w:rsid w:val="009A2F5E"/>
    <w:rsid w:val="009A306D"/>
    <w:rsid w:val="009B04D2"/>
    <w:rsid w:val="009B3535"/>
    <w:rsid w:val="009C1DA2"/>
    <w:rsid w:val="009E226D"/>
    <w:rsid w:val="009E2F42"/>
    <w:rsid w:val="009E31E3"/>
    <w:rsid w:val="009E404E"/>
    <w:rsid w:val="009F3E0A"/>
    <w:rsid w:val="00A01080"/>
    <w:rsid w:val="00A07E9F"/>
    <w:rsid w:val="00A10B32"/>
    <w:rsid w:val="00A13870"/>
    <w:rsid w:val="00A14F23"/>
    <w:rsid w:val="00A1562E"/>
    <w:rsid w:val="00A16382"/>
    <w:rsid w:val="00A174BD"/>
    <w:rsid w:val="00A24603"/>
    <w:rsid w:val="00A2607C"/>
    <w:rsid w:val="00A31089"/>
    <w:rsid w:val="00A34A6A"/>
    <w:rsid w:val="00A35555"/>
    <w:rsid w:val="00A36A4B"/>
    <w:rsid w:val="00A554E4"/>
    <w:rsid w:val="00A567F2"/>
    <w:rsid w:val="00A609E8"/>
    <w:rsid w:val="00A62D95"/>
    <w:rsid w:val="00A631F8"/>
    <w:rsid w:val="00A65831"/>
    <w:rsid w:val="00A65E4B"/>
    <w:rsid w:val="00A67055"/>
    <w:rsid w:val="00A715D0"/>
    <w:rsid w:val="00A82538"/>
    <w:rsid w:val="00A82767"/>
    <w:rsid w:val="00A8372A"/>
    <w:rsid w:val="00A83A25"/>
    <w:rsid w:val="00A84067"/>
    <w:rsid w:val="00A93113"/>
    <w:rsid w:val="00A93482"/>
    <w:rsid w:val="00A94140"/>
    <w:rsid w:val="00AA0BC5"/>
    <w:rsid w:val="00AA146F"/>
    <w:rsid w:val="00AA1DB7"/>
    <w:rsid w:val="00AA24C9"/>
    <w:rsid w:val="00AA473B"/>
    <w:rsid w:val="00AA50B3"/>
    <w:rsid w:val="00AB65A8"/>
    <w:rsid w:val="00AC1367"/>
    <w:rsid w:val="00AC221B"/>
    <w:rsid w:val="00AC4D7E"/>
    <w:rsid w:val="00AD1211"/>
    <w:rsid w:val="00AD32CE"/>
    <w:rsid w:val="00AD52E6"/>
    <w:rsid w:val="00AD5382"/>
    <w:rsid w:val="00AE05F9"/>
    <w:rsid w:val="00AE1D9D"/>
    <w:rsid w:val="00AE3895"/>
    <w:rsid w:val="00AF2B29"/>
    <w:rsid w:val="00AF654E"/>
    <w:rsid w:val="00AF66C9"/>
    <w:rsid w:val="00B0029D"/>
    <w:rsid w:val="00B074B3"/>
    <w:rsid w:val="00B1759E"/>
    <w:rsid w:val="00B1769A"/>
    <w:rsid w:val="00B22877"/>
    <w:rsid w:val="00B256A5"/>
    <w:rsid w:val="00B256DE"/>
    <w:rsid w:val="00B37DFC"/>
    <w:rsid w:val="00B43FE0"/>
    <w:rsid w:val="00B444D8"/>
    <w:rsid w:val="00B4749C"/>
    <w:rsid w:val="00B518F6"/>
    <w:rsid w:val="00B6177E"/>
    <w:rsid w:val="00B67602"/>
    <w:rsid w:val="00B725D6"/>
    <w:rsid w:val="00B726B5"/>
    <w:rsid w:val="00B7275B"/>
    <w:rsid w:val="00B8149E"/>
    <w:rsid w:val="00B82495"/>
    <w:rsid w:val="00B939E6"/>
    <w:rsid w:val="00BA0A20"/>
    <w:rsid w:val="00BA73D4"/>
    <w:rsid w:val="00BB3B50"/>
    <w:rsid w:val="00BB6725"/>
    <w:rsid w:val="00BB691E"/>
    <w:rsid w:val="00BC0B41"/>
    <w:rsid w:val="00BC1F27"/>
    <w:rsid w:val="00BC691B"/>
    <w:rsid w:val="00BD724A"/>
    <w:rsid w:val="00BE51AF"/>
    <w:rsid w:val="00BF04ED"/>
    <w:rsid w:val="00BF374A"/>
    <w:rsid w:val="00BF6379"/>
    <w:rsid w:val="00C0452B"/>
    <w:rsid w:val="00C0530A"/>
    <w:rsid w:val="00C0724D"/>
    <w:rsid w:val="00C12E33"/>
    <w:rsid w:val="00C2401F"/>
    <w:rsid w:val="00C27404"/>
    <w:rsid w:val="00C35990"/>
    <w:rsid w:val="00C40CFB"/>
    <w:rsid w:val="00C424CD"/>
    <w:rsid w:val="00C5430B"/>
    <w:rsid w:val="00C55449"/>
    <w:rsid w:val="00C55A52"/>
    <w:rsid w:val="00C62C1C"/>
    <w:rsid w:val="00C637B9"/>
    <w:rsid w:val="00C705C2"/>
    <w:rsid w:val="00C74CA6"/>
    <w:rsid w:val="00C765D5"/>
    <w:rsid w:val="00C768A3"/>
    <w:rsid w:val="00C84921"/>
    <w:rsid w:val="00C855CD"/>
    <w:rsid w:val="00C865C7"/>
    <w:rsid w:val="00C96104"/>
    <w:rsid w:val="00C967B8"/>
    <w:rsid w:val="00C975CA"/>
    <w:rsid w:val="00CA311E"/>
    <w:rsid w:val="00CA7CD1"/>
    <w:rsid w:val="00CB52B6"/>
    <w:rsid w:val="00CC301F"/>
    <w:rsid w:val="00CC364C"/>
    <w:rsid w:val="00CC6276"/>
    <w:rsid w:val="00CC7D86"/>
    <w:rsid w:val="00CD0AED"/>
    <w:rsid w:val="00CD3DDD"/>
    <w:rsid w:val="00CD5762"/>
    <w:rsid w:val="00CD62BB"/>
    <w:rsid w:val="00CE1D2E"/>
    <w:rsid w:val="00CE4160"/>
    <w:rsid w:val="00CE5623"/>
    <w:rsid w:val="00D04D42"/>
    <w:rsid w:val="00D0669B"/>
    <w:rsid w:val="00D06BC3"/>
    <w:rsid w:val="00D21BCC"/>
    <w:rsid w:val="00D22491"/>
    <w:rsid w:val="00D267A5"/>
    <w:rsid w:val="00D26C8F"/>
    <w:rsid w:val="00D2735B"/>
    <w:rsid w:val="00D50E60"/>
    <w:rsid w:val="00D55B5D"/>
    <w:rsid w:val="00D5775A"/>
    <w:rsid w:val="00D75CE4"/>
    <w:rsid w:val="00D815DA"/>
    <w:rsid w:val="00D84888"/>
    <w:rsid w:val="00D87DB2"/>
    <w:rsid w:val="00D92898"/>
    <w:rsid w:val="00D93115"/>
    <w:rsid w:val="00D9491C"/>
    <w:rsid w:val="00DA048C"/>
    <w:rsid w:val="00DB5888"/>
    <w:rsid w:val="00DC0DB1"/>
    <w:rsid w:val="00DC1B8C"/>
    <w:rsid w:val="00DC3DBF"/>
    <w:rsid w:val="00DC3EBC"/>
    <w:rsid w:val="00DC603B"/>
    <w:rsid w:val="00DC6FDE"/>
    <w:rsid w:val="00DE1023"/>
    <w:rsid w:val="00DE6341"/>
    <w:rsid w:val="00DE6CFF"/>
    <w:rsid w:val="00DF3696"/>
    <w:rsid w:val="00DF5118"/>
    <w:rsid w:val="00DF615F"/>
    <w:rsid w:val="00DF666B"/>
    <w:rsid w:val="00E0001A"/>
    <w:rsid w:val="00E000BF"/>
    <w:rsid w:val="00E04D31"/>
    <w:rsid w:val="00E1019F"/>
    <w:rsid w:val="00E145C3"/>
    <w:rsid w:val="00E1510E"/>
    <w:rsid w:val="00E15820"/>
    <w:rsid w:val="00E201DF"/>
    <w:rsid w:val="00E32E57"/>
    <w:rsid w:val="00E41FB4"/>
    <w:rsid w:val="00E42EC3"/>
    <w:rsid w:val="00E47EB7"/>
    <w:rsid w:val="00E559F6"/>
    <w:rsid w:val="00E56DF7"/>
    <w:rsid w:val="00E56E2D"/>
    <w:rsid w:val="00E720FB"/>
    <w:rsid w:val="00E734D5"/>
    <w:rsid w:val="00E80AC2"/>
    <w:rsid w:val="00E80F9C"/>
    <w:rsid w:val="00E8121C"/>
    <w:rsid w:val="00E851D2"/>
    <w:rsid w:val="00E9053D"/>
    <w:rsid w:val="00E91036"/>
    <w:rsid w:val="00EA329B"/>
    <w:rsid w:val="00EB0616"/>
    <w:rsid w:val="00EB2CC3"/>
    <w:rsid w:val="00EB7B2E"/>
    <w:rsid w:val="00EC2792"/>
    <w:rsid w:val="00EC4730"/>
    <w:rsid w:val="00ED1A97"/>
    <w:rsid w:val="00EE436B"/>
    <w:rsid w:val="00EF58E3"/>
    <w:rsid w:val="00EF6C41"/>
    <w:rsid w:val="00EF7F36"/>
    <w:rsid w:val="00F00A43"/>
    <w:rsid w:val="00F05029"/>
    <w:rsid w:val="00F05E0A"/>
    <w:rsid w:val="00F10AD4"/>
    <w:rsid w:val="00F20513"/>
    <w:rsid w:val="00F2120B"/>
    <w:rsid w:val="00F21C6A"/>
    <w:rsid w:val="00F2517C"/>
    <w:rsid w:val="00F31C5B"/>
    <w:rsid w:val="00F40368"/>
    <w:rsid w:val="00F45304"/>
    <w:rsid w:val="00F506F3"/>
    <w:rsid w:val="00F51C82"/>
    <w:rsid w:val="00F5228E"/>
    <w:rsid w:val="00F537BC"/>
    <w:rsid w:val="00F54653"/>
    <w:rsid w:val="00F56CA8"/>
    <w:rsid w:val="00F6086A"/>
    <w:rsid w:val="00F610B8"/>
    <w:rsid w:val="00F6230E"/>
    <w:rsid w:val="00F6753B"/>
    <w:rsid w:val="00F70D00"/>
    <w:rsid w:val="00F71A2F"/>
    <w:rsid w:val="00F72289"/>
    <w:rsid w:val="00F738BD"/>
    <w:rsid w:val="00F75E42"/>
    <w:rsid w:val="00F76782"/>
    <w:rsid w:val="00F847DB"/>
    <w:rsid w:val="00F85B5F"/>
    <w:rsid w:val="00F93CAB"/>
    <w:rsid w:val="00F942C0"/>
    <w:rsid w:val="00FA4F0C"/>
    <w:rsid w:val="00FB10C5"/>
    <w:rsid w:val="00FB1C66"/>
    <w:rsid w:val="00FB3FFC"/>
    <w:rsid w:val="00FB6FAE"/>
    <w:rsid w:val="00FC08B1"/>
    <w:rsid w:val="00FC30E8"/>
    <w:rsid w:val="00FC4DC0"/>
    <w:rsid w:val="00FC5742"/>
    <w:rsid w:val="00FC78DA"/>
    <w:rsid w:val="00FD0048"/>
    <w:rsid w:val="00FE37DB"/>
    <w:rsid w:val="00FE4F67"/>
    <w:rsid w:val="00FF74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14:docId w14:val="591A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uiPriority w:val="99"/>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uiPriority w:val="99"/>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qFormat/>
    <w:rsid w:val="00982444"/>
  </w:style>
  <w:style w:type="character" w:customStyle="1" w:styleId="CharDivText">
    <w:name w:val="CharDivText"/>
    <w:basedOn w:val="DefaultParagraphFont"/>
    <w:qFormat/>
    <w:rsid w:val="00982444"/>
  </w:style>
  <w:style w:type="character" w:customStyle="1" w:styleId="CharPartNo">
    <w:name w:val="CharPartNo"/>
    <w:basedOn w:val="DefaultParagraphFont"/>
    <w:rsid w:val="00982444"/>
  </w:style>
  <w:style w:type="character" w:customStyle="1" w:styleId="CharPartText">
    <w:name w:val="CharPartText"/>
    <w:basedOn w:val="DefaultParagraphFont"/>
    <w:qForma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qForma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link w:val="R1Char"/>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basedOn w:val="DefaultParagraphFont"/>
    <w:semiHidden/>
    <w:rsid w:val="00982444"/>
    <w:rPr>
      <w:vertAlign w:val="superscript"/>
    </w:rPr>
  </w:style>
  <w:style w:type="paragraph" w:styleId="FootnoteText">
    <w:name w:val="footnote text"/>
    <w:basedOn w:val="Normal"/>
    <w:semiHidden/>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uiPriority w:val="99"/>
    <w:qForma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8244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uiPriority w:val="99"/>
    <w:rsid w:val="00066A5B"/>
    <w:rPr>
      <w:noProof/>
      <w:sz w:val="16"/>
      <w:szCs w:val="24"/>
    </w:rPr>
  </w:style>
  <w:style w:type="character" w:customStyle="1" w:styleId="FooterChar">
    <w:name w:val="Footer Char"/>
    <w:basedOn w:val="DefaultParagraphFont"/>
    <w:link w:val="Footer"/>
    <w:uiPriority w:val="99"/>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uiPriority w:val="99"/>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character" w:customStyle="1" w:styleId="R1Char">
    <w:name w:val="R1 Char"/>
    <w:aliases w:val="1. or 1.(1) Char"/>
    <w:basedOn w:val="DefaultParagraphFont"/>
    <w:link w:val="R1"/>
    <w:rsid w:val="004F213F"/>
    <w:rPr>
      <w:noProof/>
      <w:sz w:val="24"/>
      <w:szCs w:val="24"/>
      <w:lang w:val="en-AU"/>
    </w:rPr>
  </w:style>
  <w:style w:type="paragraph" w:customStyle="1" w:styleId="TableHeading">
    <w:name w:val="Table Heading"/>
    <w:basedOn w:val="Normal"/>
    <w:qFormat/>
    <w:rsid w:val="009C1DA2"/>
    <w:pPr>
      <w:spacing w:line="240" w:lineRule="atLeast"/>
    </w:pPr>
    <w:rPr>
      <w:rFonts w:ascii="Arial" w:hAnsi="Arial"/>
      <w:b/>
      <w:noProof w:val="0"/>
      <w:sz w:val="20"/>
    </w:rPr>
  </w:style>
  <w:style w:type="paragraph" w:customStyle="1" w:styleId="TableBody">
    <w:name w:val="Table Body"/>
    <w:basedOn w:val="Normal"/>
    <w:qFormat/>
    <w:rsid w:val="009C1DA2"/>
    <w:rPr>
      <w:rFonts w:ascii="Arial" w:hAnsi="Arial"/>
      <w:noProof w:val="0"/>
      <w:sz w:val="20"/>
    </w:rPr>
  </w:style>
  <w:style w:type="paragraph" w:customStyle="1" w:styleId="CompiledMadeUnder">
    <w:name w:val="CompiledMadeUnder"/>
    <w:basedOn w:val="Normal"/>
    <w:next w:val="Normal"/>
    <w:rsid w:val="00AA24C9"/>
    <w:pPr>
      <w:spacing w:line="260" w:lineRule="atLeast"/>
    </w:pPr>
    <w:rPr>
      <w:i/>
      <w:noProof w:val="0"/>
    </w:rPr>
  </w:style>
  <w:style w:type="paragraph" w:customStyle="1" w:styleId="MadeunderText">
    <w:name w:val="MadeunderText"/>
    <w:basedOn w:val="Normal"/>
    <w:next w:val="CompiledMadeUnder"/>
    <w:rsid w:val="00AA24C9"/>
    <w:pPr>
      <w:spacing w:before="240" w:line="260" w:lineRule="atLeast"/>
    </w:pPr>
    <w:rPr>
      <w:noProof w:val="0"/>
    </w:rPr>
  </w:style>
  <w:style w:type="paragraph" w:customStyle="1" w:styleId="ActHead5">
    <w:name w:val="ActHead 5"/>
    <w:aliases w:val="s"/>
    <w:basedOn w:val="Normal"/>
    <w:next w:val="subsection"/>
    <w:qFormat/>
    <w:rsid w:val="00AA24C9"/>
    <w:pPr>
      <w:keepNext/>
      <w:keepLines/>
      <w:spacing w:before="280"/>
      <w:ind w:left="1134" w:hanging="1134"/>
      <w:outlineLvl w:val="4"/>
    </w:pPr>
    <w:rPr>
      <w:b/>
      <w:noProof w:val="0"/>
      <w:kern w:val="28"/>
      <w:szCs w:val="20"/>
    </w:rPr>
  </w:style>
  <w:style w:type="paragraph" w:customStyle="1" w:styleId="subsection">
    <w:name w:val="subsection"/>
    <w:aliases w:val="ss"/>
    <w:basedOn w:val="Normal"/>
    <w:link w:val="subsectionChar"/>
    <w:rsid w:val="00AA24C9"/>
    <w:pPr>
      <w:tabs>
        <w:tab w:val="right" w:pos="1021"/>
      </w:tabs>
      <w:spacing w:before="180"/>
      <w:ind w:left="1134" w:hanging="1134"/>
    </w:pPr>
    <w:rPr>
      <w:noProof w:val="0"/>
      <w:sz w:val="22"/>
      <w:szCs w:val="20"/>
    </w:rPr>
  </w:style>
  <w:style w:type="character" w:customStyle="1" w:styleId="subsectionChar">
    <w:name w:val="subsection Char"/>
    <w:aliases w:val="ss Char"/>
    <w:basedOn w:val="DefaultParagraphFont"/>
    <w:link w:val="subsection"/>
    <w:locked/>
    <w:rsid w:val="00AA24C9"/>
    <w:rPr>
      <w:sz w:val="22"/>
      <w:lang w:val="en-AU" w:eastAsia="en-AU"/>
    </w:rPr>
  </w:style>
  <w:style w:type="paragraph" w:customStyle="1" w:styleId="ENotesText">
    <w:name w:val="ENotesText"/>
    <w:aliases w:val="Ent"/>
    <w:basedOn w:val="Normal"/>
    <w:next w:val="Normal"/>
    <w:rsid w:val="00AA24C9"/>
    <w:pPr>
      <w:spacing w:before="120" w:line="260" w:lineRule="atLeast"/>
    </w:pPr>
    <w:rPr>
      <w:noProof w:val="0"/>
      <w:sz w:val="22"/>
      <w:szCs w:val="20"/>
    </w:rPr>
  </w:style>
  <w:style w:type="paragraph" w:customStyle="1" w:styleId="ENoteTableHeading">
    <w:name w:val="ENoteTableHeading"/>
    <w:aliases w:val="enth"/>
    <w:basedOn w:val="Normal"/>
    <w:rsid w:val="00AA24C9"/>
    <w:pPr>
      <w:keepNext/>
      <w:spacing w:before="60" w:line="240" w:lineRule="atLeast"/>
    </w:pPr>
    <w:rPr>
      <w:rFonts w:ascii="Arial" w:hAnsi="Arial"/>
      <w:b/>
      <w:noProof w:val="0"/>
      <w:sz w:val="16"/>
      <w:szCs w:val="20"/>
    </w:rPr>
  </w:style>
  <w:style w:type="paragraph" w:customStyle="1" w:styleId="ENoteTableText">
    <w:name w:val="ENoteTableText"/>
    <w:aliases w:val="entt"/>
    <w:basedOn w:val="Normal"/>
    <w:rsid w:val="00AA24C9"/>
    <w:pPr>
      <w:spacing w:before="60" w:line="240" w:lineRule="atLeast"/>
    </w:pPr>
    <w:rPr>
      <w:noProof w:val="0"/>
      <w:sz w:val="16"/>
      <w:szCs w:val="20"/>
    </w:rPr>
  </w:style>
  <w:style w:type="paragraph" w:customStyle="1" w:styleId="Tabletext0">
    <w:name w:val="Tabletext"/>
    <w:aliases w:val="tt"/>
    <w:basedOn w:val="Normal"/>
    <w:rsid w:val="00AA24C9"/>
    <w:pPr>
      <w:spacing w:before="60" w:line="240" w:lineRule="atLeast"/>
    </w:pPr>
    <w:rPr>
      <w:noProof w:val="0"/>
      <w:sz w:val="20"/>
      <w:szCs w:val="20"/>
    </w:rPr>
  </w:style>
  <w:style w:type="paragraph" w:customStyle="1" w:styleId="ENotesHeading2">
    <w:name w:val="ENotesHeading 2"/>
    <w:aliases w:val="Enh2"/>
    <w:basedOn w:val="Normal"/>
    <w:next w:val="Normal"/>
    <w:rsid w:val="00AA24C9"/>
    <w:pPr>
      <w:spacing w:before="120" w:after="120" w:line="260" w:lineRule="atLeast"/>
      <w:outlineLvl w:val="2"/>
    </w:pPr>
    <w:rPr>
      <w:b/>
      <w:noProof w:val="0"/>
      <w:szCs w:val="28"/>
    </w:rPr>
  </w:style>
  <w:style w:type="paragraph" w:customStyle="1" w:styleId="Definition0">
    <w:name w:val="Definition"/>
    <w:aliases w:val="dd"/>
    <w:basedOn w:val="Normal"/>
    <w:rsid w:val="00F5228E"/>
    <w:pPr>
      <w:spacing w:before="180"/>
      <w:ind w:left="1134"/>
    </w:pPr>
    <w:rPr>
      <w:noProof w:val="0"/>
      <w:sz w:val="22"/>
      <w:szCs w:val="20"/>
    </w:rPr>
  </w:style>
  <w:style w:type="paragraph" w:customStyle="1" w:styleId="notetext">
    <w:name w:val="note(text)"/>
    <w:aliases w:val="n"/>
    <w:basedOn w:val="Normal"/>
    <w:link w:val="notetextChar"/>
    <w:rsid w:val="00F5228E"/>
    <w:pPr>
      <w:spacing w:before="122"/>
      <w:ind w:left="1985" w:hanging="851"/>
    </w:pPr>
    <w:rPr>
      <w:noProof w:val="0"/>
      <w:sz w:val="18"/>
      <w:szCs w:val="20"/>
    </w:rPr>
  </w:style>
  <w:style w:type="character" w:customStyle="1" w:styleId="notetextChar">
    <w:name w:val="note(text) Char"/>
    <w:aliases w:val="n Char"/>
    <w:basedOn w:val="DefaultParagraphFont"/>
    <w:link w:val="notetext"/>
    <w:rsid w:val="00F5228E"/>
    <w:rPr>
      <w:sz w:val="18"/>
      <w:lang w:val="en-AU" w:eastAsia="en-AU"/>
    </w:rPr>
  </w:style>
  <w:style w:type="paragraph" w:customStyle="1" w:styleId="paragraph">
    <w:name w:val="paragraph"/>
    <w:aliases w:val="a"/>
    <w:basedOn w:val="Normal"/>
    <w:link w:val="paragraphChar"/>
    <w:rsid w:val="00F5228E"/>
    <w:pPr>
      <w:tabs>
        <w:tab w:val="right" w:pos="1531"/>
      </w:tabs>
      <w:spacing w:before="40"/>
      <w:ind w:left="1644" w:hanging="1644"/>
    </w:pPr>
    <w:rPr>
      <w:noProof w:val="0"/>
      <w:sz w:val="22"/>
      <w:szCs w:val="20"/>
    </w:rPr>
  </w:style>
  <w:style w:type="character" w:customStyle="1" w:styleId="paragraphChar">
    <w:name w:val="paragraph Char"/>
    <w:aliases w:val="a Char"/>
    <w:link w:val="paragraph"/>
    <w:rsid w:val="00F5228E"/>
    <w:rPr>
      <w:sz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341317">
      <w:bodyDiv w:val="1"/>
      <w:marLeft w:val="0"/>
      <w:marRight w:val="0"/>
      <w:marTop w:val="0"/>
      <w:marBottom w:val="0"/>
      <w:divBdr>
        <w:top w:val="none" w:sz="0" w:space="0" w:color="auto"/>
        <w:left w:val="none" w:sz="0" w:space="0" w:color="auto"/>
        <w:bottom w:val="none" w:sz="0" w:space="0" w:color="auto"/>
        <w:right w:val="none" w:sz="0" w:space="0" w:color="auto"/>
      </w:divBdr>
    </w:div>
    <w:div w:id="1158961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18.wmf"/><Relationship Id="rId50" Type="http://schemas.openxmlformats.org/officeDocument/2006/relationships/oleObject" Target="embeddings/oleObject20.bin"/><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3.bin"/><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4.bin"/><Relationship Id="rId46"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oleObject" Target="embeddings/oleObject5.bin"/><Relationship Id="rId29" Type="http://schemas.openxmlformats.org/officeDocument/2006/relationships/image" Target="media/image9.wmf"/><Relationship Id="rId41" Type="http://schemas.openxmlformats.org/officeDocument/2006/relationships/image" Target="media/image15.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3.wmf"/><Relationship Id="rId40" Type="http://schemas.openxmlformats.org/officeDocument/2006/relationships/oleObject" Target="embeddings/oleObject15.bin"/><Relationship Id="rId45" Type="http://schemas.openxmlformats.org/officeDocument/2006/relationships/image" Target="media/image17.wmf"/><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19.wmf"/><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oleObject" Target="embeddings/oleObject17.bin"/><Relationship Id="rId52" Type="http://schemas.openxmlformats.org/officeDocument/2006/relationships/oleObject" Target="embeddings/oleObject21.bin"/><Relationship Id="rId4" Type="http://schemas.openxmlformats.org/officeDocument/2006/relationships/settings" Target="settings.xml"/><Relationship Id="rId9" Type="http://schemas.openxmlformats.org/officeDocument/2006/relationships/hyperlink" Target="http://www.ga.gov.au" TargetMode="External"/><Relationship Id="rId14" Type="http://schemas.openxmlformats.org/officeDocument/2006/relationships/oleObject" Target="embeddings/oleObject1.bin"/><Relationship Id="rId22" Type="http://schemas.openxmlformats.org/officeDocument/2006/relationships/oleObject" Target="embeddings/oleObject6.bin"/><Relationship Id="rId27" Type="http://schemas.openxmlformats.org/officeDocument/2006/relationships/image" Target="media/image8.wmf"/><Relationship Id="rId30" Type="http://schemas.openxmlformats.org/officeDocument/2006/relationships/oleObject" Target="embeddings/oleObject10.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9.bin"/><Relationship Id="rId8" Type="http://schemas.openxmlformats.org/officeDocument/2006/relationships/image" Target="media/image1.wmf"/><Relationship Id="rId51" Type="http://schemas.openxmlformats.org/officeDocument/2006/relationships/image" Target="media/image20.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CBC1F-B6E2-49AF-9E63-D5AA6736E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5087</Words>
  <Characters>29001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2021-08-18T03:39:00Z</dcterms:created>
  <dcterms:modified xsi:type="dcterms:W3CDTF">2021-08-18T03:45:00Z</dcterms:modified>
</cp:coreProperties>
</file>